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E459A5" w14:paraId="06456FA4" w14:textId="77777777" w:rsidTr="00D74AE1">
        <w:trPr>
          <w:trHeight w:hRule="exact" w:val="2948"/>
        </w:trPr>
        <w:tc>
          <w:tcPr>
            <w:tcW w:w="11185" w:type="dxa"/>
            <w:vAlign w:val="center"/>
          </w:tcPr>
          <w:p w14:paraId="23C2E12E" w14:textId="77777777" w:rsidR="00974E99" w:rsidRPr="00E459A5" w:rsidRDefault="00974E99" w:rsidP="00E21A27">
            <w:pPr>
              <w:pStyle w:val="Documenttype"/>
            </w:pPr>
            <w:bookmarkStart w:id="1" w:name="_Hlk478569932"/>
            <w:bookmarkEnd w:id="1"/>
            <w:r w:rsidRPr="00E459A5">
              <w:t>I</w:t>
            </w:r>
            <w:bookmarkStart w:id="2" w:name="_Ref446317644"/>
            <w:bookmarkEnd w:id="2"/>
            <w:r w:rsidRPr="00E459A5">
              <w:t xml:space="preserve">ALA </w:t>
            </w:r>
            <w:r w:rsidR="0093492E" w:rsidRPr="00E459A5">
              <w:t>G</w:t>
            </w:r>
            <w:r w:rsidR="00722236" w:rsidRPr="00E459A5">
              <w:t>uideline</w:t>
            </w:r>
          </w:p>
        </w:tc>
      </w:tr>
    </w:tbl>
    <w:p w14:paraId="30D89675" w14:textId="77777777" w:rsidR="008972C3" w:rsidRPr="00E459A5" w:rsidRDefault="008972C3" w:rsidP="003274DB">
      <w:bookmarkStart w:id="3" w:name="_GoBack"/>
      <w:bookmarkEnd w:id="3"/>
    </w:p>
    <w:p w14:paraId="0010E2F8" w14:textId="77777777" w:rsidR="00D74AE1" w:rsidRPr="00E459A5" w:rsidRDefault="00D74AE1" w:rsidP="003274DB"/>
    <w:p w14:paraId="22DFFD1E" w14:textId="77777777" w:rsidR="0093492E" w:rsidRPr="00E459A5" w:rsidRDefault="0026038D" w:rsidP="0026038D">
      <w:pPr>
        <w:pStyle w:val="Documentnumber"/>
      </w:pPr>
      <w:r w:rsidRPr="00E459A5">
        <w:t>1</w:t>
      </w:r>
      <w:r w:rsidR="00914330" w:rsidRPr="00E459A5">
        <w:rPr>
          <w:highlight w:val="yellow"/>
        </w:rPr>
        <w:t>???</w:t>
      </w:r>
    </w:p>
    <w:p w14:paraId="05FE2425" w14:textId="77777777" w:rsidR="0026038D" w:rsidRPr="00E459A5" w:rsidRDefault="0026038D" w:rsidP="003274DB"/>
    <w:p w14:paraId="01BD620F" w14:textId="2BEE339C" w:rsidR="00776004" w:rsidRPr="00E459A5" w:rsidRDefault="00C87E37" w:rsidP="006218E8">
      <w:pPr>
        <w:pStyle w:val="Documentname"/>
      </w:pPr>
      <w:r w:rsidRPr="00E459A5">
        <w:rPr>
          <w:bCs/>
        </w:rPr>
        <w:t>Maintenance of A</w:t>
      </w:r>
      <w:r w:rsidRPr="00E459A5">
        <w:rPr>
          <w:bCs/>
          <w:caps w:val="0"/>
        </w:rPr>
        <w:t>to</w:t>
      </w:r>
      <w:r w:rsidRPr="00E459A5">
        <w:rPr>
          <w:bCs/>
        </w:rPr>
        <w:t>N Structures</w:t>
      </w:r>
    </w:p>
    <w:p w14:paraId="596778EB" w14:textId="77777777" w:rsidR="00CF49CC" w:rsidRPr="00E459A5" w:rsidRDefault="00CF49CC" w:rsidP="00D74AE1"/>
    <w:p w14:paraId="7196B44D" w14:textId="77777777" w:rsidR="004E0BBB" w:rsidRPr="00E459A5" w:rsidRDefault="004E0BBB" w:rsidP="00D74AE1"/>
    <w:p w14:paraId="3D8FD227" w14:textId="77777777" w:rsidR="004E0BBB" w:rsidRPr="00E459A5" w:rsidRDefault="004E0BBB" w:rsidP="00D74AE1"/>
    <w:p w14:paraId="517DF676" w14:textId="77777777" w:rsidR="004E0BBB" w:rsidRPr="00E459A5" w:rsidRDefault="004E0BBB" w:rsidP="00D74AE1"/>
    <w:p w14:paraId="6864F3F7" w14:textId="77777777" w:rsidR="004E0BBB" w:rsidRPr="00E459A5" w:rsidRDefault="004E0BBB" w:rsidP="00D74AE1"/>
    <w:p w14:paraId="03F0488A" w14:textId="13F107A4" w:rsidR="004E0BBB" w:rsidRPr="00E459A5" w:rsidRDefault="00C87E37" w:rsidP="00C87E37">
      <w:pPr>
        <w:jc w:val="center"/>
      </w:pPr>
      <w:r w:rsidRPr="00E459A5">
        <w:rPr>
          <w:b/>
          <w:bCs/>
          <w:noProof/>
          <w:color w:val="FF0000"/>
          <w:lang w:val="en-IE" w:eastAsia="en-IE"/>
        </w:rPr>
        <w:drawing>
          <wp:inline distT="0" distB="0" distL="0" distR="0" wp14:anchorId="20BEE53D" wp14:editId="566D13A6">
            <wp:extent cx="3371850" cy="1457325"/>
            <wp:effectExtent l="19050" t="19050" r="19050" b="2857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71850" cy="1457325"/>
                    </a:xfrm>
                    <a:prstGeom prst="rect">
                      <a:avLst/>
                    </a:prstGeom>
                    <a:noFill/>
                    <a:ln>
                      <a:solidFill>
                        <a:schemeClr val="tx1"/>
                      </a:solidFill>
                    </a:ln>
                  </pic:spPr>
                </pic:pic>
              </a:graphicData>
            </a:graphic>
          </wp:inline>
        </w:drawing>
      </w:r>
    </w:p>
    <w:p w14:paraId="341B88A3" w14:textId="77777777" w:rsidR="004E0BBB" w:rsidRPr="00E459A5" w:rsidRDefault="004E0BBB" w:rsidP="00D74AE1"/>
    <w:p w14:paraId="1F559907" w14:textId="77777777" w:rsidR="004E0BBB" w:rsidRPr="00E459A5" w:rsidRDefault="004E0BBB" w:rsidP="00D74AE1"/>
    <w:p w14:paraId="31DC63C8" w14:textId="77777777" w:rsidR="004E0BBB" w:rsidRPr="00E459A5" w:rsidRDefault="004E0BBB" w:rsidP="00D74AE1"/>
    <w:p w14:paraId="0F531B74" w14:textId="77777777" w:rsidR="004E0BBB" w:rsidRPr="00E459A5" w:rsidRDefault="004E0BBB" w:rsidP="00D74AE1"/>
    <w:p w14:paraId="0250DE1A" w14:textId="77777777" w:rsidR="004E0BBB" w:rsidRPr="00E459A5" w:rsidRDefault="004E0BBB" w:rsidP="00D74AE1"/>
    <w:p w14:paraId="73653E52" w14:textId="77777777" w:rsidR="004E0BBB" w:rsidRPr="00E459A5" w:rsidRDefault="004E0BBB" w:rsidP="00D74AE1"/>
    <w:p w14:paraId="0E14B672" w14:textId="77777777" w:rsidR="004E0BBB" w:rsidRPr="00E459A5" w:rsidRDefault="004E0BBB" w:rsidP="00D74AE1"/>
    <w:p w14:paraId="4BA7F81F" w14:textId="77777777" w:rsidR="004E0BBB" w:rsidRPr="00E459A5" w:rsidRDefault="004E0BBB" w:rsidP="00D74AE1"/>
    <w:p w14:paraId="05E6ACC2" w14:textId="77777777" w:rsidR="004E0BBB" w:rsidRPr="00E459A5" w:rsidRDefault="004E0BBB" w:rsidP="00D74AE1"/>
    <w:p w14:paraId="7D7E4CBD" w14:textId="77777777" w:rsidR="004E0BBB" w:rsidRPr="00E459A5" w:rsidRDefault="004E0BBB" w:rsidP="00D74AE1"/>
    <w:p w14:paraId="7152ECB0" w14:textId="77777777" w:rsidR="004E0BBB" w:rsidRPr="00E459A5" w:rsidRDefault="004E0BBB" w:rsidP="004E0BBB">
      <w:pPr>
        <w:pStyle w:val="Editionnumber"/>
      </w:pPr>
      <w:r w:rsidRPr="00E459A5">
        <w:t>Edition 1.0</w:t>
      </w:r>
    </w:p>
    <w:p w14:paraId="154F09DC" w14:textId="77777777" w:rsidR="004E0BBB" w:rsidRPr="00E459A5" w:rsidRDefault="00600C2B" w:rsidP="004E0BBB">
      <w:pPr>
        <w:pStyle w:val="Documentdate"/>
      </w:pPr>
      <w:r w:rsidRPr="00E459A5">
        <w:lastRenderedPageBreak/>
        <w:t xml:space="preserve">Document </w:t>
      </w:r>
      <w:commentRangeStart w:id="4"/>
      <w:r w:rsidRPr="00E459A5">
        <w:t>date</w:t>
      </w:r>
      <w:commentRangeEnd w:id="4"/>
      <w:r w:rsidRPr="00E459A5">
        <w:rPr>
          <w:rStyle w:val="CommentReference"/>
          <w:b w:val="0"/>
          <w:color w:val="auto"/>
        </w:rPr>
        <w:commentReference w:id="4"/>
      </w:r>
    </w:p>
    <w:p w14:paraId="143A0262" w14:textId="77777777" w:rsidR="00BC27F6" w:rsidRPr="00E459A5" w:rsidRDefault="00BC27F6" w:rsidP="00D74AE1">
      <w:pPr>
        <w:sectPr w:rsidR="00BC27F6" w:rsidRPr="00E459A5" w:rsidSect="007E30DF">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107A2BB1" w14:textId="77777777" w:rsidR="00914E26" w:rsidRPr="00E459A5" w:rsidRDefault="00914E26" w:rsidP="00914E26">
      <w:pPr>
        <w:pStyle w:val="BodyText"/>
      </w:pPr>
      <w:r w:rsidRPr="00E459A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E459A5" w14:paraId="4EBD24FB" w14:textId="77777777" w:rsidTr="005E4659">
        <w:tc>
          <w:tcPr>
            <w:tcW w:w="1908" w:type="dxa"/>
          </w:tcPr>
          <w:p w14:paraId="39EAE0B8" w14:textId="77777777" w:rsidR="00914E26" w:rsidRPr="00E459A5" w:rsidRDefault="00914E26" w:rsidP="00414698">
            <w:pPr>
              <w:pStyle w:val="Tableheading"/>
              <w:rPr>
                <w:lang w:val="en-GB"/>
              </w:rPr>
            </w:pPr>
            <w:r w:rsidRPr="00E459A5">
              <w:rPr>
                <w:lang w:val="en-GB"/>
              </w:rPr>
              <w:t>Date</w:t>
            </w:r>
          </w:p>
        </w:tc>
        <w:tc>
          <w:tcPr>
            <w:tcW w:w="3576" w:type="dxa"/>
          </w:tcPr>
          <w:p w14:paraId="02BBCE43" w14:textId="77777777" w:rsidR="00914E26" w:rsidRPr="00E459A5" w:rsidRDefault="00914E26" w:rsidP="00414698">
            <w:pPr>
              <w:pStyle w:val="Tableheading"/>
              <w:rPr>
                <w:lang w:val="en-GB"/>
              </w:rPr>
            </w:pPr>
            <w:r w:rsidRPr="00E459A5">
              <w:rPr>
                <w:lang w:val="en-GB"/>
              </w:rPr>
              <w:t>Page / Section Revised</w:t>
            </w:r>
          </w:p>
        </w:tc>
        <w:tc>
          <w:tcPr>
            <w:tcW w:w="5001" w:type="dxa"/>
          </w:tcPr>
          <w:p w14:paraId="79E48487" w14:textId="77777777" w:rsidR="00914E26" w:rsidRPr="00E459A5" w:rsidRDefault="00914E26" w:rsidP="00414698">
            <w:pPr>
              <w:pStyle w:val="Tableheading"/>
              <w:rPr>
                <w:lang w:val="en-GB"/>
              </w:rPr>
            </w:pPr>
            <w:r w:rsidRPr="00E459A5">
              <w:rPr>
                <w:lang w:val="en-GB"/>
              </w:rPr>
              <w:t>Requirement for Revision</w:t>
            </w:r>
          </w:p>
        </w:tc>
      </w:tr>
      <w:tr w:rsidR="005E4659" w:rsidRPr="00E459A5" w14:paraId="61E77708" w14:textId="77777777" w:rsidTr="005E4659">
        <w:trPr>
          <w:trHeight w:val="851"/>
        </w:trPr>
        <w:tc>
          <w:tcPr>
            <w:tcW w:w="1908" w:type="dxa"/>
            <w:vAlign w:val="center"/>
          </w:tcPr>
          <w:p w14:paraId="49409E5B" w14:textId="3197B3E1" w:rsidR="00914E26" w:rsidRPr="00E459A5" w:rsidRDefault="00914E26" w:rsidP="00914E26">
            <w:pPr>
              <w:pStyle w:val="Tabletext"/>
            </w:pPr>
          </w:p>
        </w:tc>
        <w:tc>
          <w:tcPr>
            <w:tcW w:w="3576" w:type="dxa"/>
            <w:vAlign w:val="center"/>
          </w:tcPr>
          <w:p w14:paraId="4F07D57C" w14:textId="23DC79C9" w:rsidR="00914E26" w:rsidRPr="00E459A5" w:rsidRDefault="00914E26" w:rsidP="00914E26">
            <w:pPr>
              <w:pStyle w:val="Tabletext"/>
            </w:pPr>
          </w:p>
        </w:tc>
        <w:tc>
          <w:tcPr>
            <w:tcW w:w="5001" w:type="dxa"/>
            <w:vAlign w:val="center"/>
          </w:tcPr>
          <w:p w14:paraId="7A95DA5F" w14:textId="5C38CC97" w:rsidR="00914E26" w:rsidRPr="00E459A5" w:rsidRDefault="00914E26" w:rsidP="00914E26">
            <w:pPr>
              <w:pStyle w:val="Tabletext"/>
            </w:pPr>
          </w:p>
        </w:tc>
      </w:tr>
      <w:tr w:rsidR="005E4659" w:rsidRPr="00E459A5" w14:paraId="6C875576" w14:textId="77777777" w:rsidTr="005E4659">
        <w:trPr>
          <w:trHeight w:val="851"/>
        </w:trPr>
        <w:tc>
          <w:tcPr>
            <w:tcW w:w="1908" w:type="dxa"/>
            <w:vAlign w:val="center"/>
          </w:tcPr>
          <w:p w14:paraId="07CE45F3" w14:textId="77777777" w:rsidR="00914E26" w:rsidRPr="00E459A5" w:rsidRDefault="00914E26" w:rsidP="00914E26">
            <w:pPr>
              <w:pStyle w:val="Tabletext"/>
            </w:pPr>
          </w:p>
        </w:tc>
        <w:tc>
          <w:tcPr>
            <w:tcW w:w="3576" w:type="dxa"/>
            <w:vAlign w:val="center"/>
          </w:tcPr>
          <w:p w14:paraId="0F5E3F2A" w14:textId="77777777" w:rsidR="00914E26" w:rsidRPr="00E459A5" w:rsidRDefault="00914E26" w:rsidP="00914E26">
            <w:pPr>
              <w:pStyle w:val="Tabletext"/>
            </w:pPr>
          </w:p>
        </w:tc>
        <w:tc>
          <w:tcPr>
            <w:tcW w:w="5001" w:type="dxa"/>
            <w:vAlign w:val="center"/>
          </w:tcPr>
          <w:p w14:paraId="2DA9F777" w14:textId="77777777" w:rsidR="00914E26" w:rsidRPr="00E459A5" w:rsidRDefault="00914E26" w:rsidP="00914E26">
            <w:pPr>
              <w:pStyle w:val="Tabletext"/>
            </w:pPr>
          </w:p>
        </w:tc>
      </w:tr>
      <w:tr w:rsidR="005E4659" w:rsidRPr="00E459A5" w14:paraId="014E34D0" w14:textId="77777777" w:rsidTr="005E4659">
        <w:trPr>
          <w:trHeight w:val="851"/>
        </w:trPr>
        <w:tc>
          <w:tcPr>
            <w:tcW w:w="1908" w:type="dxa"/>
            <w:vAlign w:val="center"/>
          </w:tcPr>
          <w:p w14:paraId="1EE689C7" w14:textId="77777777" w:rsidR="00914E26" w:rsidRPr="00E459A5" w:rsidRDefault="00914E26" w:rsidP="00914E26">
            <w:pPr>
              <w:pStyle w:val="Tabletext"/>
            </w:pPr>
          </w:p>
        </w:tc>
        <w:tc>
          <w:tcPr>
            <w:tcW w:w="3576" w:type="dxa"/>
            <w:vAlign w:val="center"/>
          </w:tcPr>
          <w:p w14:paraId="0D405F27" w14:textId="77777777" w:rsidR="00914E26" w:rsidRPr="00E459A5" w:rsidRDefault="00914E26" w:rsidP="00914E26">
            <w:pPr>
              <w:pStyle w:val="Tabletext"/>
            </w:pPr>
          </w:p>
        </w:tc>
        <w:tc>
          <w:tcPr>
            <w:tcW w:w="5001" w:type="dxa"/>
            <w:vAlign w:val="center"/>
          </w:tcPr>
          <w:p w14:paraId="798F160F" w14:textId="77777777" w:rsidR="00914E26" w:rsidRPr="00E459A5" w:rsidRDefault="00914E26" w:rsidP="00914E26">
            <w:pPr>
              <w:pStyle w:val="Tabletext"/>
            </w:pPr>
          </w:p>
        </w:tc>
      </w:tr>
      <w:tr w:rsidR="005E4659" w:rsidRPr="00E459A5" w14:paraId="53451BD9" w14:textId="77777777" w:rsidTr="005E4659">
        <w:trPr>
          <w:trHeight w:val="851"/>
        </w:trPr>
        <w:tc>
          <w:tcPr>
            <w:tcW w:w="1908" w:type="dxa"/>
            <w:vAlign w:val="center"/>
          </w:tcPr>
          <w:p w14:paraId="304CD0AD" w14:textId="77777777" w:rsidR="00914E26" w:rsidRPr="00E459A5" w:rsidRDefault="00914E26" w:rsidP="00914E26">
            <w:pPr>
              <w:pStyle w:val="Tabletext"/>
            </w:pPr>
          </w:p>
        </w:tc>
        <w:tc>
          <w:tcPr>
            <w:tcW w:w="3576" w:type="dxa"/>
            <w:vAlign w:val="center"/>
          </w:tcPr>
          <w:p w14:paraId="0DEE50C6" w14:textId="77777777" w:rsidR="00914E26" w:rsidRPr="00E459A5" w:rsidRDefault="00914E26" w:rsidP="00914E26">
            <w:pPr>
              <w:pStyle w:val="Tabletext"/>
            </w:pPr>
          </w:p>
        </w:tc>
        <w:tc>
          <w:tcPr>
            <w:tcW w:w="5001" w:type="dxa"/>
            <w:vAlign w:val="center"/>
          </w:tcPr>
          <w:p w14:paraId="0A9D6555" w14:textId="77777777" w:rsidR="00914E26" w:rsidRPr="00E459A5" w:rsidRDefault="00914E26" w:rsidP="00914E26">
            <w:pPr>
              <w:pStyle w:val="Tabletext"/>
            </w:pPr>
          </w:p>
        </w:tc>
      </w:tr>
      <w:tr w:rsidR="005E4659" w:rsidRPr="00E459A5" w14:paraId="1D058651" w14:textId="77777777" w:rsidTr="005E4659">
        <w:trPr>
          <w:trHeight w:val="851"/>
        </w:trPr>
        <w:tc>
          <w:tcPr>
            <w:tcW w:w="1908" w:type="dxa"/>
            <w:vAlign w:val="center"/>
          </w:tcPr>
          <w:p w14:paraId="1D4A2B3D" w14:textId="77777777" w:rsidR="00914E26" w:rsidRPr="00E459A5" w:rsidRDefault="00914E26" w:rsidP="00914E26">
            <w:pPr>
              <w:pStyle w:val="Tabletext"/>
            </w:pPr>
          </w:p>
        </w:tc>
        <w:tc>
          <w:tcPr>
            <w:tcW w:w="3576" w:type="dxa"/>
            <w:vAlign w:val="center"/>
          </w:tcPr>
          <w:p w14:paraId="41698566" w14:textId="77777777" w:rsidR="00914E26" w:rsidRPr="00E459A5" w:rsidRDefault="00914E26" w:rsidP="00914E26">
            <w:pPr>
              <w:pStyle w:val="Tabletext"/>
            </w:pPr>
          </w:p>
        </w:tc>
        <w:tc>
          <w:tcPr>
            <w:tcW w:w="5001" w:type="dxa"/>
            <w:vAlign w:val="center"/>
          </w:tcPr>
          <w:p w14:paraId="082F636A" w14:textId="77777777" w:rsidR="00914E26" w:rsidRPr="00E459A5" w:rsidRDefault="00914E26" w:rsidP="00914E26">
            <w:pPr>
              <w:pStyle w:val="Tabletext"/>
            </w:pPr>
          </w:p>
        </w:tc>
      </w:tr>
      <w:tr w:rsidR="005E4659" w:rsidRPr="00E459A5" w14:paraId="7D2AECAA" w14:textId="77777777" w:rsidTr="005E4659">
        <w:trPr>
          <w:trHeight w:val="851"/>
        </w:trPr>
        <w:tc>
          <w:tcPr>
            <w:tcW w:w="1908" w:type="dxa"/>
            <w:vAlign w:val="center"/>
          </w:tcPr>
          <w:p w14:paraId="77FE9CBA" w14:textId="77777777" w:rsidR="00914E26" w:rsidRPr="00E459A5" w:rsidRDefault="00914E26" w:rsidP="00914E26">
            <w:pPr>
              <w:pStyle w:val="Tabletext"/>
            </w:pPr>
          </w:p>
        </w:tc>
        <w:tc>
          <w:tcPr>
            <w:tcW w:w="3576" w:type="dxa"/>
            <w:vAlign w:val="center"/>
          </w:tcPr>
          <w:p w14:paraId="7DCF7A76" w14:textId="77777777" w:rsidR="00914E26" w:rsidRPr="00E459A5" w:rsidRDefault="00914E26" w:rsidP="00914E26">
            <w:pPr>
              <w:pStyle w:val="Tabletext"/>
            </w:pPr>
          </w:p>
        </w:tc>
        <w:tc>
          <w:tcPr>
            <w:tcW w:w="5001" w:type="dxa"/>
            <w:vAlign w:val="center"/>
          </w:tcPr>
          <w:p w14:paraId="1B99FA7A" w14:textId="77777777" w:rsidR="00914E26" w:rsidRPr="00E459A5" w:rsidRDefault="00914E26" w:rsidP="00914E26">
            <w:pPr>
              <w:pStyle w:val="Tabletext"/>
            </w:pPr>
          </w:p>
        </w:tc>
      </w:tr>
      <w:tr w:rsidR="005E4659" w:rsidRPr="00E459A5" w14:paraId="4FFDB5EC" w14:textId="77777777" w:rsidTr="005E4659">
        <w:trPr>
          <w:trHeight w:val="851"/>
        </w:trPr>
        <w:tc>
          <w:tcPr>
            <w:tcW w:w="1908" w:type="dxa"/>
            <w:vAlign w:val="center"/>
          </w:tcPr>
          <w:p w14:paraId="72C6277F" w14:textId="77777777" w:rsidR="00914E26" w:rsidRPr="00E459A5" w:rsidRDefault="00914E26" w:rsidP="00914E26">
            <w:pPr>
              <w:pStyle w:val="Tabletext"/>
            </w:pPr>
          </w:p>
        </w:tc>
        <w:tc>
          <w:tcPr>
            <w:tcW w:w="3576" w:type="dxa"/>
            <w:vAlign w:val="center"/>
          </w:tcPr>
          <w:p w14:paraId="36E62926" w14:textId="77777777" w:rsidR="00914E26" w:rsidRPr="00E459A5" w:rsidRDefault="00914E26" w:rsidP="00914E26">
            <w:pPr>
              <w:pStyle w:val="Tabletext"/>
            </w:pPr>
          </w:p>
        </w:tc>
        <w:tc>
          <w:tcPr>
            <w:tcW w:w="5001" w:type="dxa"/>
            <w:vAlign w:val="center"/>
          </w:tcPr>
          <w:p w14:paraId="36C573F1" w14:textId="77777777" w:rsidR="00914E26" w:rsidRPr="00E459A5" w:rsidRDefault="00914E26" w:rsidP="00914E26">
            <w:pPr>
              <w:pStyle w:val="Tabletext"/>
            </w:pPr>
          </w:p>
        </w:tc>
      </w:tr>
    </w:tbl>
    <w:p w14:paraId="5339029D" w14:textId="77777777" w:rsidR="00914E26" w:rsidRPr="00E459A5" w:rsidRDefault="00914E26" w:rsidP="00D74AE1"/>
    <w:p w14:paraId="4D261FBE" w14:textId="77777777" w:rsidR="005E4659" w:rsidRPr="00E459A5" w:rsidRDefault="005E4659" w:rsidP="00914E26">
      <w:pPr>
        <w:spacing w:after="200" w:line="276" w:lineRule="auto"/>
        <w:sectPr w:rsidR="005E4659" w:rsidRPr="00E459A5" w:rsidSect="00C716E5">
          <w:headerReference w:type="default" r:id="rId16"/>
          <w:footerReference w:type="default" r:id="rId17"/>
          <w:pgSz w:w="11906" w:h="16838" w:code="9"/>
          <w:pgMar w:top="567" w:right="794" w:bottom="567" w:left="907" w:header="567" w:footer="850" w:gutter="0"/>
          <w:cols w:space="708"/>
          <w:docGrid w:linePitch="360"/>
        </w:sectPr>
      </w:pPr>
    </w:p>
    <w:p w14:paraId="5BCD76A2" w14:textId="7D7050ED" w:rsidR="0003080A" w:rsidRDefault="004A4EC4">
      <w:pPr>
        <w:pStyle w:val="TOC1"/>
        <w:rPr>
          <w:rFonts w:eastAsiaTheme="minorEastAsia"/>
          <w:b w:val="0"/>
          <w:color w:val="auto"/>
          <w:lang w:val="fr-FR" w:eastAsia="fr-FR"/>
        </w:rPr>
      </w:pPr>
      <w:r w:rsidRPr="00E459A5">
        <w:rPr>
          <w:rFonts w:eastAsia="Times New Roman" w:cs="Times New Roman"/>
          <w:b w:val="0"/>
          <w:noProof w:val="0"/>
          <w:szCs w:val="20"/>
        </w:rPr>
        <w:lastRenderedPageBreak/>
        <w:fldChar w:fldCharType="begin"/>
      </w:r>
      <w:r w:rsidRPr="00E459A5">
        <w:rPr>
          <w:rFonts w:eastAsia="Times New Roman" w:cs="Times New Roman"/>
          <w:b w:val="0"/>
          <w:noProof w:val="0"/>
          <w:szCs w:val="20"/>
        </w:rPr>
        <w:instrText xml:space="preserve"> TOC \o "1-3" \t "Annex,4,Appendix,5" </w:instrText>
      </w:r>
      <w:r w:rsidRPr="00E459A5">
        <w:rPr>
          <w:rFonts w:eastAsia="Times New Roman" w:cs="Times New Roman"/>
          <w:b w:val="0"/>
          <w:noProof w:val="0"/>
          <w:szCs w:val="20"/>
        </w:rPr>
        <w:fldChar w:fldCharType="separate"/>
      </w:r>
      <w:r w:rsidR="0003080A" w:rsidRPr="005A05C3">
        <w:t>1.</w:t>
      </w:r>
      <w:r w:rsidR="0003080A">
        <w:rPr>
          <w:rFonts w:eastAsiaTheme="minorEastAsia"/>
          <w:b w:val="0"/>
          <w:color w:val="auto"/>
          <w:lang w:val="fr-FR" w:eastAsia="fr-FR"/>
        </w:rPr>
        <w:tab/>
      </w:r>
      <w:r w:rsidR="0003080A">
        <w:t>INTRODUCTION</w:t>
      </w:r>
      <w:r w:rsidR="0003080A">
        <w:tab/>
      </w:r>
      <w:r w:rsidR="0003080A">
        <w:fldChar w:fldCharType="begin"/>
      </w:r>
      <w:r w:rsidR="0003080A">
        <w:instrText xml:space="preserve"> PAGEREF _Toc478640498 \h </w:instrText>
      </w:r>
      <w:r w:rsidR="0003080A">
        <w:fldChar w:fldCharType="separate"/>
      </w:r>
      <w:r w:rsidR="009C7BC6">
        <w:t>8</w:t>
      </w:r>
      <w:r w:rsidR="0003080A">
        <w:fldChar w:fldCharType="end"/>
      </w:r>
    </w:p>
    <w:p w14:paraId="744D0E0D" w14:textId="45337AE1" w:rsidR="0003080A" w:rsidRDefault="0003080A">
      <w:pPr>
        <w:pStyle w:val="TOC1"/>
        <w:rPr>
          <w:rFonts w:eastAsiaTheme="minorEastAsia"/>
          <w:b w:val="0"/>
          <w:color w:val="auto"/>
          <w:lang w:val="fr-FR" w:eastAsia="fr-FR"/>
        </w:rPr>
      </w:pPr>
      <w:r w:rsidRPr="005A05C3">
        <w:t>2.</w:t>
      </w:r>
      <w:r>
        <w:rPr>
          <w:rFonts w:eastAsiaTheme="minorEastAsia"/>
          <w:b w:val="0"/>
          <w:color w:val="auto"/>
          <w:lang w:val="fr-FR" w:eastAsia="fr-FR"/>
        </w:rPr>
        <w:tab/>
      </w:r>
      <w:r>
        <w:t>PURPOSE</w:t>
      </w:r>
      <w:r>
        <w:tab/>
      </w:r>
      <w:r>
        <w:fldChar w:fldCharType="begin"/>
      </w:r>
      <w:r>
        <w:instrText xml:space="preserve"> PAGEREF _Toc478640499 \h </w:instrText>
      </w:r>
      <w:r>
        <w:fldChar w:fldCharType="separate"/>
      </w:r>
      <w:r w:rsidR="009C7BC6">
        <w:t>8</w:t>
      </w:r>
      <w:r>
        <w:fldChar w:fldCharType="end"/>
      </w:r>
    </w:p>
    <w:p w14:paraId="4B20EEED" w14:textId="3F80E86A" w:rsidR="0003080A" w:rsidRDefault="0003080A">
      <w:pPr>
        <w:pStyle w:val="TOC1"/>
        <w:rPr>
          <w:rFonts w:eastAsiaTheme="minorEastAsia"/>
          <w:b w:val="0"/>
          <w:color w:val="auto"/>
          <w:lang w:val="fr-FR" w:eastAsia="fr-FR"/>
        </w:rPr>
      </w:pPr>
      <w:r w:rsidRPr="005A05C3">
        <w:t>3.</w:t>
      </w:r>
      <w:r>
        <w:rPr>
          <w:rFonts w:eastAsiaTheme="minorEastAsia"/>
          <w:b w:val="0"/>
          <w:color w:val="auto"/>
          <w:lang w:val="fr-FR" w:eastAsia="fr-FR"/>
        </w:rPr>
        <w:tab/>
      </w:r>
      <w:r>
        <w:t>MAINTENANCE PRINCIPLES</w:t>
      </w:r>
      <w:r>
        <w:tab/>
      </w:r>
      <w:r>
        <w:fldChar w:fldCharType="begin"/>
      </w:r>
      <w:r>
        <w:instrText xml:space="preserve"> PAGEREF _Toc478640500 \h </w:instrText>
      </w:r>
      <w:r>
        <w:fldChar w:fldCharType="separate"/>
      </w:r>
      <w:r w:rsidR="009C7BC6">
        <w:t>8</w:t>
      </w:r>
      <w:r>
        <w:fldChar w:fldCharType="end"/>
      </w:r>
    </w:p>
    <w:p w14:paraId="497ACAA5" w14:textId="577AC14E" w:rsidR="0003080A" w:rsidRDefault="0003080A">
      <w:pPr>
        <w:pStyle w:val="TOC2"/>
        <w:rPr>
          <w:rFonts w:eastAsiaTheme="minorEastAsia"/>
          <w:color w:val="auto"/>
          <w:lang w:val="fr-FR" w:eastAsia="fr-FR"/>
        </w:rPr>
      </w:pPr>
      <w:r w:rsidRPr="005A05C3">
        <w:t>3.1.</w:t>
      </w:r>
      <w:r>
        <w:rPr>
          <w:rFonts w:eastAsiaTheme="minorEastAsia"/>
          <w:color w:val="auto"/>
          <w:lang w:val="fr-FR" w:eastAsia="fr-FR"/>
        </w:rPr>
        <w:tab/>
      </w:r>
      <w:r>
        <w:t>Context</w:t>
      </w:r>
      <w:r>
        <w:tab/>
      </w:r>
      <w:r>
        <w:fldChar w:fldCharType="begin"/>
      </w:r>
      <w:r>
        <w:instrText xml:space="preserve"> PAGEREF _Toc478640501 \h </w:instrText>
      </w:r>
      <w:r>
        <w:fldChar w:fldCharType="separate"/>
      </w:r>
      <w:r w:rsidR="009C7BC6">
        <w:t>8</w:t>
      </w:r>
      <w:r>
        <w:fldChar w:fldCharType="end"/>
      </w:r>
    </w:p>
    <w:p w14:paraId="06BCFFE6" w14:textId="689A0106" w:rsidR="0003080A" w:rsidRDefault="0003080A">
      <w:pPr>
        <w:pStyle w:val="TOC2"/>
        <w:rPr>
          <w:rFonts w:eastAsiaTheme="minorEastAsia"/>
          <w:color w:val="auto"/>
          <w:lang w:val="fr-FR" w:eastAsia="fr-FR"/>
        </w:rPr>
      </w:pPr>
      <w:r w:rsidRPr="005A05C3">
        <w:t>3.2.</w:t>
      </w:r>
      <w:r>
        <w:rPr>
          <w:rFonts w:eastAsiaTheme="minorEastAsia"/>
          <w:color w:val="auto"/>
          <w:lang w:val="fr-FR" w:eastAsia="fr-FR"/>
        </w:rPr>
        <w:tab/>
      </w:r>
      <w:r>
        <w:t>Maintenance Strategy</w:t>
      </w:r>
      <w:r>
        <w:tab/>
      </w:r>
      <w:r>
        <w:fldChar w:fldCharType="begin"/>
      </w:r>
      <w:r>
        <w:instrText xml:space="preserve"> PAGEREF _Toc478640502 \h </w:instrText>
      </w:r>
      <w:r>
        <w:fldChar w:fldCharType="separate"/>
      </w:r>
      <w:r w:rsidR="009C7BC6">
        <w:t>8</w:t>
      </w:r>
      <w:r>
        <w:fldChar w:fldCharType="end"/>
      </w:r>
    </w:p>
    <w:p w14:paraId="1BB1D9DF" w14:textId="0E7BA03D" w:rsidR="0003080A" w:rsidRDefault="0003080A">
      <w:pPr>
        <w:pStyle w:val="TOC2"/>
        <w:rPr>
          <w:rFonts w:eastAsiaTheme="minorEastAsia"/>
          <w:color w:val="auto"/>
          <w:lang w:val="fr-FR" w:eastAsia="fr-FR"/>
        </w:rPr>
      </w:pPr>
      <w:r w:rsidRPr="005A05C3">
        <w:t>3.3.</w:t>
      </w:r>
      <w:r>
        <w:rPr>
          <w:rFonts w:eastAsiaTheme="minorEastAsia"/>
          <w:color w:val="auto"/>
          <w:lang w:val="fr-FR" w:eastAsia="fr-FR"/>
        </w:rPr>
        <w:tab/>
      </w:r>
      <w:r>
        <w:t>Maintenance Management Systems</w:t>
      </w:r>
      <w:r>
        <w:tab/>
      </w:r>
      <w:r>
        <w:fldChar w:fldCharType="begin"/>
      </w:r>
      <w:r>
        <w:instrText xml:space="preserve"> PAGEREF _Toc478640503 \h </w:instrText>
      </w:r>
      <w:r>
        <w:fldChar w:fldCharType="separate"/>
      </w:r>
      <w:r w:rsidR="009C7BC6">
        <w:t>8</w:t>
      </w:r>
      <w:r>
        <w:fldChar w:fldCharType="end"/>
      </w:r>
    </w:p>
    <w:p w14:paraId="11000626" w14:textId="353D2DBB" w:rsidR="0003080A" w:rsidRDefault="0003080A">
      <w:pPr>
        <w:pStyle w:val="TOC2"/>
        <w:rPr>
          <w:rFonts w:eastAsiaTheme="minorEastAsia"/>
          <w:color w:val="auto"/>
          <w:lang w:val="fr-FR" w:eastAsia="fr-FR"/>
        </w:rPr>
      </w:pPr>
      <w:r w:rsidRPr="005A05C3">
        <w:t>3.4.</w:t>
      </w:r>
      <w:r>
        <w:rPr>
          <w:rFonts w:eastAsiaTheme="minorEastAsia"/>
          <w:color w:val="auto"/>
          <w:lang w:val="fr-FR" w:eastAsia="fr-FR"/>
        </w:rPr>
        <w:tab/>
      </w:r>
      <w:r>
        <w:t>Maintenance of Historic Lighthouses</w:t>
      </w:r>
      <w:r>
        <w:tab/>
      </w:r>
      <w:r>
        <w:fldChar w:fldCharType="begin"/>
      </w:r>
      <w:r>
        <w:instrText xml:space="preserve"> PAGEREF _Toc478640504 \h </w:instrText>
      </w:r>
      <w:r>
        <w:fldChar w:fldCharType="separate"/>
      </w:r>
      <w:r w:rsidR="009C7BC6">
        <w:t>8</w:t>
      </w:r>
      <w:r>
        <w:fldChar w:fldCharType="end"/>
      </w:r>
    </w:p>
    <w:p w14:paraId="48F893E1" w14:textId="13BDDCD9" w:rsidR="0003080A" w:rsidRPr="0003080A" w:rsidRDefault="0003080A">
      <w:pPr>
        <w:pStyle w:val="TOC1"/>
        <w:rPr>
          <w:rFonts w:eastAsiaTheme="minorEastAsia"/>
          <w:b w:val="0"/>
          <w:color w:val="auto"/>
          <w:lang w:val="en-US" w:eastAsia="fr-FR"/>
        </w:rPr>
      </w:pPr>
      <w:r w:rsidRPr="005A05C3">
        <w:t>4.</w:t>
      </w:r>
      <w:r w:rsidRPr="0003080A">
        <w:rPr>
          <w:rFonts w:eastAsiaTheme="minorEastAsia"/>
          <w:b w:val="0"/>
          <w:color w:val="auto"/>
          <w:lang w:val="en-US" w:eastAsia="fr-FR"/>
        </w:rPr>
        <w:tab/>
      </w:r>
      <w:r>
        <w:t>STRUCTURES, BUILDINGS AND CONSTRUCTION MATERIALS</w:t>
      </w:r>
      <w:r>
        <w:tab/>
      </w:r>
      <w:r>
        <w:fldChar w:fldCharType="begin"/>
      </w:r>
      <w:r>
        <w:instrText xml:space="preserve"> PAGEREF _Toc478640505 \h </w:instrText>
      </w:r>
      <w:r>
        <w:fldChar w:fldCharType="separate"/>
      </w:r>
      <w:r w:rsidR="009C7BC6">
        <w:t>9</w:t>
      </w:r>
      <w:r>
        <w:fldChar w:fldCharType="end"/>
      </w:r>
    </w:p>
    <w:p w14:paraId="034E01CC" w14:textId="00597C1E" w:rsidR="0003080A" w:rsidRPr="009C7BC6" w:rsidRDefault="0003080A">
      <w:pPr>
        <w:pStyle w:val="TOC2"/>
        <w:rPr>
          <w:rFonts w:eastAsiaTheme="minorEastAsia"/>
          <w:color w:val="auto"/>
          <w:lang w:val="en-US" w:eastAsia="fr-FR"/>
        </w:rPr>
      </w:pPr>
      <w:r w:rsidRPr="005A05C3">
        <w:t>4.1.</w:t>
      </w:r>
      <w:r w:rsidRPr="009C7BC6">
        <w:rPr>
          <w:rFonts w:eastAsiaTheme="minorEastAsia"/>
          <w:color w:val="auto"/>
          <w:lang w:val="en-US" w:eastAsia="fr-FR"/>
        </w:rPr>
        <w:tab/>
      </w:r>
      <w:r>
        <w:t>Lighthouse</w:t>
      </w:r>
      <w:r>
        <w:tab/>
      </w:r>
      <w:r>
        <w:fldChar w:fldCharType="begin"/>
      </w:r>
      <w:r>
        <w:instrText xml:space="preserve"> PAGEREF _Toc478640506 \h </w:instrText>
      </w:r>
      <w:r>
        <w:fldChar w:fldCharType="separate"/>
      </w:r>
      <w:r w:rsidR="009C7BC6">
        <w:t>9</w:t>
      </w:r>
      <w:r>
        <w:fldChar w:fldCharType="end"/>
      </w:r>
    </w:p>
    <w:p w14:paraId="62A7A787" w14:textId="5747498D" w:rsidR="0003080A" w:rsidRPr="009C7BC6" w:rsidRDefault="0003080A">
      <w:pPr>
        <w:pStyle w:val="TOC2"/>
        <w:rPr>
          <w:rFonts w:eastAsiaTheme="minorEastAsia"/>
          <w:color w:val="auto"/>
          <w:lang w:val="en-US" w:eastAsia="fr-FR"/>
        </w:rPr>
      </w:pPr>
      <w:r w:rsidRPr="005A05C3">
        <w:t>4.2.</w:t>
      </w:r>
      <w:r w:rsidRPr="009C7BC6">
        <w:rPr>
          <w:rFonts w:eastAsiaTheme="minorEastAsia"/>
          <w:color w:val="auto"/>
          <w:lang w:val="en-US" w:eastAsia="fr-FR"/>
        </w:rPr>
        <w:tab/>
      </w:r>
      <w:r>
        <w:t>Beacon</w:t>
      </w:r>
      <w:r>
        <w:tab/>
      </w:r>
      <w:r>
        <w:fldChar w:fldCharType="begin"/>
      </w:r>
      <w:r>
        <w:instrText xml:space="preserve"> PAGEREF _Toc478640507 \h </w:instrText>
      </w:r>
      <w:r>
        <w:fldChar w:fldCharType="separate"/>
      </w:r>
      <w:r w:rsidR="009C7BC6">
        <w:t>9</w:t>
      </w:r>
      <w:r>
        <w:fldChar w:fldCharType="end"/>
      </w:r>
    </w:p>
    <w:p w14:paraId="54D2DDA1" w14:textId="1F83792F" w:rsidR="0003080A" w:rsidRPr="009C7BC6" w:rsidRDefault="0003080A">
      <w:pPr>
        <w:pStyle w:val="TOC2"/>
        <w:rPr>
          <w:rFonts w:eastAsiaTheme="minorEastAsia"/>
          <w:color w:val="auto"/>
          <w:lang w:val="en-US" w:eastAsia="fr-FR"/>
        </w:rPr>
      </w:pPr>
      <w:r w:rsidRPr="005A05C3">
        <w:t>4.3.</w:t>
      </w:r>
      <w:r w:rsidRPr="009C7BC6">
        <w:rPr>
          <w:rFonts w:eastAsiaTheme="minorEastAsia"/>
          <w:color w:val="auto"/>
          <w:lang w:val="en-US" w:eastAsia="fr-FR"/>
        </w:rPr>
        <w:tab/>
      </w:r>
      <w:r>
        <w:t>Ancillary Facilities</w:t>
      </w:r>
      <w:r>
        <w:tab/>
      </w:r>
      <w:r>
        <w:fldChar w:fldCharType="begin"/>
      </w:r>
      <w:r>
        <w:instrText xml:space="preserve"> PAGEREF _Toc478640508 \h </w:instrText>
      </w:r>
      <w:r>
        <w:fldChar w:fldCharType="separate"/>
      </w:r>
      <w:r w:rsidR="009C7BC6">
        <w:t>9</w:t>
      </w:r>
      <w:r>
        <w:fldChar w:fldCharType="end"/>
      </w:r>
    </w:p>
    <w:p w14:paraId="388D566F" w14:textId="768988F3" w:rsidR="0003080A" w:rsidRPr="0003080A" w:rsidRDefault="0003080A">
      <w:pPr>
        <w:pStyle w:val="TOC2"/>
        <w:rPr>
          <w:rFonts w:eastAsiaTheme="minorEastAsia"/>
          <w:color w:val="auto"/>
          <w:lang w:val="en-US" w:eastAsia="fr-FR"/>
        </w:rPr>
      </w:pPr>
      <w:r w:rsidRPr="005A05C3">
        <w:t>4.4.</w:t>
      </w:r>
      <w:r w:rsidRPr="0003080A">
        <w:rPr>
          <w:rFonts w:eastAsiaTheme="minorEastAsia"/>
          <w:color w:val="auto"/>
          <w:lang w:val="en-US" w:eastAsia="fr-FR"/>
        </w:rPr>
        <w:tab/>
      </w:r>
      <w:r>
        <w:t>Construction Materials</w:t>
      </w:r>
      <w:r>
        <w:tab/>
      </w:r>
      <w:r>
        <w:fldChar w:fldCharType="begin"/>
      </w:r>
      <w:r>
        <w:instrText xml:space="preserve"> PAGEREF _Toc478640509 \h </w:instrText>
      </w:r>
      <w:r>
        <w:fldChar w:fldCharType="separate"/>
      </w:r>
      <w:r w:rsidR="009C7BC6">
        <w:t>9</w:t>
      </w:r>
      <w:r>
        <w:fldChar w:fldCharType="end"/>
      </w:r>
    </w:p>
    <w:p w14:paraId="2139BE36" w14:textId="64B6EFEA" w:rsidR="0003080A" w:rsidRPr="0003080A" w:rsidRDefault="0003080A">
      <w:pPr>
        <w:pStyle w:val="TOC1"/>
        <w:rPr>
          <w:rFonts w:eastAsiaTheme="minorEastAsia"/>
          <w:b w:val="0"/>
          <w:color w:val="auto"/>
          <w:lang w:val="en-US" w:eastAsia="fr-FR"/>
        </w:rPr>
      </w:pPr>
      <w:r w:rsidRPr="005A05C3">
        <w:t>5.</w:t>
      </w:r>
      <w:r w:rsidRPr="0003080A">
        <w:rPr>
          <w:rFonts w:eastAsiaTheme="minorEastAsia"/>
          <w:b w:val="0"/>
          <w:color w:val="auto"/>
          <w:lang w:val="en-US" w:eastAsia="fr-FR"/>
        </w:rPr>
        <w:tab/>
      </w:r>
      <w:r>
        <w:t>MATERIALS</w:t>
      </w:r>
      <w:r>
        <w:tab/>
      </w:r>
      <w:r>
        <w:fldChar w:fldCharType="begin"/>
      </w:r>
      <w:r>
        <w:instrText xml:space="preserve"> PAGEREF _Toc478640510 \h </w:instrText>
      </w:r>
      <w:r>
        <w:fldChar w:fldCharType="separate"/>
      </w:r>
      <w:r w:rsidR="009C7BC6">
        <w:t>9</w:t>
      </w:r>
      <w:r>
        <w:fldChar w:fldCharType="end"/>
      </w:r>
    </w:p>
    <w:p w14:paraId="3F42E7F2" w14:textId="0EE3F749" w:rsidR="0003080A" w:rsidRPr="0003080A" w:rsidRDefault="0003080A">
      <w:pPr>
        <w:pStyle w:val="TOC2"/>
        <w:rPr>
          <w:rFonts w:eastAsiaTheme="minorEastAsia"/>
          <w:color w:val="auto"/>
          <w:lang w:val="en-US" w:eastAsia="fr-FR"/>
        </w:rPr>
      </w:pPr>
      <w:r w:rsidRPr="005A05C3">
        <w:t>5.1.</w:t>
      </w:r>
      <w:r w:rsidRPr="0003080A">
        <w:rPr>
          <w:rFonts w:eastAsiaTheme="minorEastAsia"/>
          <w:color w:val="auto"/>
          <w:lang w:val="en-US" w:eastAsia="fr-FR"/>
        </w:rPr>
        <w:tab/>
      </w:r>
      <w:r>
        <w:t>Masonry (including stone, brick, etc.)</w:t>
      </w:r>
      <w:r>
        <w:tab/>
      </w:r>
      <w:r>
        <w:fldChar w:fldCharType="begin"/>
      </w:r>
      <w:r>
        <w:instrText xml:space="preserve"> PAGEREF _Toc478640511 \h </w:instrText>
      </w:r>
      <w:r>
        <w:fldChar w:fldCharType="separate"/>
      </w:r>
      <w:r w:rsidR="009C7BC6">
        <w:t>9</w:t>
      </w:r>
      <w:r>
        <w:fldChar w:fldCharType="end"/>
      </w:r>
    </w:p>
    <w:p w14:paraId="04C90FF3" w14:textId="3FA8E7E6" w:rsidR="0003080A" w:rsidRPr="009C7BC6" w:rsidRDefault="0003080A">
      <w:pPr>
        <w:pStyle w:val="TOC3"/>
        <w:tabs>
          <w:tab w:val="left" w:pos="1134"/>
          <w:tab w:val="right" w:leader="dot" w:pos="10195"/>
        </w:tabs>
        <w:rPr>
          <w:rFonts w:eastAsiaTheme="minorEastAsia"/>
          <w:noProof/>
          <w:sz w:val="22"/>
          <w:lang w:val="en-US" w:eastAsia="fr-FR"/>
        </w:rPr>
      </w:pPr>
      <w:r w:rsidRPr="005A05C3">
        <w:rPr>
          <w:noProof/>
        </w:rPr>
        <w:t>5.1.1.</w:t>
      </w:r>
      <w:r w:rsidRPr="009C7BC6">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_Toc478640512 \h </w:instrText>
      </w:r>
      <w:r>
        <w:rPr>
          <w:noProof/>
        </w:rPr>
      </w:r>
      <w:r>
        <w:rPr>
          <w:noProof/>
        </w:rPr>
        <w:fldChar w:fldCharType="separate"/>
      </w:r>
      <w:r w:rsidR="009C7BC6">
        <w:rPr>
          <w:noProof/>
        </w:rPr>
        <w:t>9</w:t>
      </w:r>
      <w:r>
        <w:rPr>
          <w:noProof/>
        </w:rPr>
        <w:fldChar w:fldCharType="end"/>
      </w:r>
    </w:p>
    <w:p w14:paraId="3075995F" w14:textId="08F65ACE"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5.1.2.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_Toc478640513 \h </w:instrText>
      </w:r>
      <w:r>
        <w:rPr>
          <w:noProof/>
        </w:rPr>
      </w:r>
      <w:r>
        <w:rPr>
          <w:noProof/>
        </w:rPr>
        <w:fldChar w:fldCharType="separate"/>
      </w:r>
      <w:r w:rsidR="009C7BC6">
        <w:rPr>
          <w:noProof/>
        </w:rPr>
        <w:t>10</w:t>
      </w:r>
      <w:r>
        <w:rPr>
          <w:noProof/>
        </w:rPr>
        <w:fldChar w:fldCharType="end"/>
      </w:r>
    </w:p>
    <w:p w14:paraId="2A899EEA" w14:textId="0396CA4C"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5.1.3.</w:t>
      </w:r>
      <w:r w:rsidRPr="009C7BC6">
        <w:rPr>
          <w:rFonts w:eastAsiaTheme="minorEastAsia"/>
          <w:noProof/>
          <w:sz w:val="22"/>
          <w:lang w:val="fr-FR" w:eastAsia="fr-FR"/>
        </w:rPr>
        <w:tab/>
      </w:r>
      <w:r w:rsidRPr="009C7BC6">
        <w:rPr>
          <w:noProof/>
          <w:lang w:val="fr-FR"/>
        </w:rPr>
        <w:t>Preventive Maintenance</w:t>
      </w:r>
      <w:r w:rsidRPr="009C7BC6">
        <w:rPr>
          <w:noProof/>
          <w:lang w:val="fr-FR"/>
        </w:rPr>
        <w:tab/>
      </w:r>
      <w:r>
        <w:rPr>
          <w:noProof/>
        </w:rPr>
        <w:fldChar w:fldCharType="begin"/>
      </w:r>
      <w:r w:rsidRPr="009C7BC6">
        <w:rPr>
          <w:noProof/>
          <w:lang w:val="fr-FR"/>
        </w:rPr>
        <w:instrText xml:space="preserve"> PAGEREF _Toc478640514 \h </w:instrText>
      </w:r>
      <w:r>
        <w:rPr>
          <w:noProof/>
        </w:rPr>
      </w:r>
      <w:r>
        <w:rPr>
          <w:noProof/>
        </w:rPr>
        <w:fldChar w:fldCharType="separate"/>
      </w:r>
      <w:r w:rsidR="009C7BC6" w:rsidRPr="009C7BC6">
        <w:rPr>
          <w:noProof/>
          <w:lang w:val="fr-FR"/>
        </w:rPr>
        <w:t>11</w:t>
      </w:r>
      <w:r>
        <w:rPr>
          <w:noProof/>
        </w:rPr>
        <w:fldChar w:fldCharType="end"/>
      </w:r>
    </w:p>
    <w:p w14:paraId="7CA242D5" w14:textId="5EF5275B"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5.1.4.</w:t>
      </w:r>
      <w:r w:rsidRPr="009C7BC6">
        <w:rPr>
          <w:rFonts w:eastAsiaTheme="minorEastAsia"/>
          <w:noProof/>
          <w:sz w:val="22"/>
          <w:lang w:val="fr-FR" w:eastAsia="fr-FR"/>
        </w:rPr>
        <w:tab/>
      </w:r>
      <w:r w:rsidRPr="009C7BC6">
        <w:rPr>
          <w:noProof/>
          <w:lang w:val="fr-FR"/>
        </w:rPr>
        <w:t>Condition Assessment</w:t>
      </w:r>
      <w:r w:rsidRPr="009C7BC6">
        <w:rPr>
          <w:noProof/>
          <w:lang w:val="fr-FR"/>
        </w:rPr>
        <w:tab/>
      </w:r>
      <w:r>
        <w:rPr>
          <w:noProof/>
        </w:rPr>
        <w:fldChar w:fldCharType="begin"/>
      </w:r>
      <w:r w:rsidRPr="009C7BC6">
        <w:rPr>
          <w:noProof/>
          <w:lang w:val="fr-FR"/>
        </w:rPr>
        <w:instrText xml:space="preserve"> PAGEREF _Toc478640515 \h </w:instrText>
      </w:r>
      <w:r>
        <w:rPr>
          <w:noProof/>
        </w:rPr>
      </w:r>
      <w:r>
        <w:rPr>
          <w:noProof/>
        </w:rPr>
        <w:fldChar w:fldCharType="separate"/>
      </w:r>
      <w:r w:rsidR="009C7BC6" w:rsidRPr="009C7BC6">
        <w:rPr>
          <w:noProof/>
          <w:lang w:val="fr-FR"/>
        </w:rPr>
        <w:t>11</w:t>
      </w:r>
      <w:r>
        <w:rPr>
          <w:noProof/>
        </w:rPr>
        <w:fldChar w:fldCharType="end"/>
      </w:r>
    </w:p>
    <w:p w14:paraId="77EADEAF" w14:textId="087FA897"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5.1.5.</w:t>
      </w:r>
      <w:r w:rsidRPr="009C7BC6">
        <w:rPr>
          <w:rFonts w:eastAsiaTheme="minorEastAsia"/>
          <w:noProof/>
          <w:sz w:val="22"/>
          <w:lang w:val="fr-FR" w:eastAsia="fr-FR"/>
        </w:rPr>
        <w:tab/>
      </w:r>
      <w:r w:rsidRPr="009C7BC6">
        <w:rPr>
          <w:noProof/>
          <w:lang w:val="fr-FR"/>
        </w:rPr>
        <w:t>Repair Techniques</w:t>
      </w:r>
      <w:r w:rsidRPr="009C7BC6">
        <w:rPr>
          <w:noProof/>
          <w:lang w:val="fr-FR"/>
        </w:rPr>
        <w:tab/>
      </w:r>
      <w:r>
        <w:rPr>
          <w:noProof/>
        </w:rPr>
        <w:fldChar w:fldCharType="begin"/>
      </w:r>
      <w:r w:rsidRPr="009C7BC6">
        <w:rPr>
          <w:noProof/>
          <w:lang w:val="fr-FR"/>
        </w:rPr>
        <w:instrText xml:space="preserve"> PAGEREF _Toc478640516 \h </w:instrText>
      </w:r>
      <w:r>
        <w:rPr>
          <w:noProof/>
        </w:rPr>
      </w:r>
      <w:r>
        <w:rPr>
          <w:noProof/>
        </w:rPr>
        <w:fldChar w:fldCharType="separate"/>
      </w:r>
      <w:r w:rsidR="009C7BC6" w:rsidRPr="009C7BC6">
        <w:rPr>
          <w:noProof/>
          <w:lang w:val="fr-FR"/>
        </w:rPr>
        <w:t>12</w:t>
      </w:r>
      <w:r>
        <w:rPr>
          <w:noProof/>
        </w:rPr>
        <w:fldChar w:fldCharType="end"/>
      </w:r>
    </w:p>
    <w:p w14:paraId="086DE2C7" w14:textId="7A816557" w:rsidR="0003080A" w:rsidRPr="0003080A" w:rsidRDefault="0003080A">
      <w:pPr>
        <w:pStyle w:val="TOC2"/>
        <w:rPr>
          <w:rFonts w:eastAsiaTheme="minorEastAsia"/>
          <w:color w:val="auto"/>
          <w:lang w:val="en-US" w:eastAsia="fr-FR"/>
        </w:rPr>
      </w:pPr>
      <w:r w:rsidRPr="005A05C3">
        <w:t>5.2.</w:t>
      </w:r>
      <w:r w:rsidRPr="0003080A">
        <w:rPr>
          <w:rFonts w:eastAsiaTheme="minorEastAsia"/>
          <w:color w:val="auto"/>
          <w:lang w:val="en-US" w:eastAsia="fr-FR"/>
        </w:rPr>
        <w:tab/>
      </w:r>
      <w:r>
        <w:t>Timber</w:t>
      </w:r>
      <w:r>
        <w:tab/>
      </w:r>
      <w:r>
        <w:fldChar w:fldCharType="begin"/>
      </w:r>
      <w:r>
        <w:instrText xml:space="preserve"> PAGEREF _Toc478640517 \h </w:instrText>
      </w:r>
      <w:r>
        <w:fldChar w:fldCharType="separate"/>
      </w:r>
      <w:r w:rsidR="009C7BC6">
        <w:t>12</w:t>
      </w:r>
      <w:r>
        <w:fldChar w:fldCharType="end"/>
      </w:r>
    </w:p>
    <w:p w14:paraId="7AA1A1DD" w14:textId="5F82D296"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5.2.1.</w:t>
      </w:r>
      <w:r w:rsidRPr="0003080A">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_Toc478640518 \h </w:instrText>
      </w:r>
      <w:r>
        <w:rPr>
          <w:noProof/>
        </w:rPr>
      </w:r>
      <w:r>
        <w:rPr>
          <w:noProof/>
        </w:rPr>
        <w:fldChar w:fldCharType="separate"/>
      </w:r>
      <w:r w:rsidR="009C7BC6">
        <w:rPr>
          <w:noProof/>
        </w:rPr>
        <w:t>12</w:t>
      </w:r>
      <w:r>
        <w:rPr>
          <w:noProof/>
        </w:rPr>
        <w:fldChar w:fldCharType="end"/>
      </w:r>
    </w:p>
    <w:p w14:paraId="25CB969E" w14:textId="7A86223D"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5.2.2.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_Toc478640519 \h </w:instrText>
      </w:r>
      <w:r>
        <w:rPr>
          <w:noProof/>
        </w:rPr>
      </w:r>
      <w:r>
        <w:rPr>
          <w:noProof/>
        </w:rPr>
        <w:fldChar w:fldCharType="separate"/>
      </w:r>
      <w:r w:rsidR="009C7BC6">
        <w:rPr>
          <w:noProof/>
        </w:rPr>
        <w:t>12</w:t>
      </w:r>
      <w:r>
        <w:rPr>
          <w:noProof/>
        </w:rPr>
        <w:fldChar w:fldCharType="end"/>
      </w:r>
    </w:p>
    <w:p w14:paraId="0E5E04A4" w14:textId="55109A49"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5.2.3.</w:t>
      </w:r>
      <w:r w:rsidRPr="009C7BC6">
        <w:rPr>
          <w:rFonts w:eastAsiaTheme="minorEastAsia"/>
          <w:noProof/>
          <w:sz w:val="22"/>
          <w:lang w:val="en-US" w:eastAsia="fr-FR"/>
        </w:rPr>
        <w:tab/>
      </w:r>
      <w:r w:rsidRPr="009C7BC6">
        <w:rPr>
          <w:noProof/>
          <w:lang w:val="en-US"/>
        </w:rPr>
        <w:t>Preventive Maintenance</w:t>
      </w:r>
      <w:r w:rsidRPr="009C7BC6">
        <w:rPr>
          <w:noProof/>
          <w:lang w:val="en-US"/>
        </w:rPr>
        <w:tab/>
      </w:r>
      <w:r>
        <w:rPr>
          <w:noProof/>
        </w:rPr>
        <w:fldChar w:fldCharType="begin"/>
      </w:r>
      <w:r w:rsidRPr="009C7BC6">
        <w:rPr>
          <w:noProof/>
          <w:lang w:val="en-US"/>
        </w:rPr>
        <w:instrText xml:space="preserve"> PAGEREF _Toc478640520 \h </w:instrText>
      </w:r>
      <w:r>
        <w:rPr>
          <w:noProof/>
        </w:rPr>
      </w:r>
      <w:r>
        <w:rPr>
          <w:noProof/>
        </w:rPr>
        <w:fldChar w:fldCharType="separate"/>
      </w:r>
      <w:r w:rsidR="009C7BC6" w:rsidRPr="009C7BC6">
        <w:rPr>
          <w:noProof/>
          <w:lang w:val="en-US"/>
        </w:rPr>
        <w:t>13</w:t>
      </w:r>
      <w:r>
        <w:rPr>
          <w:noProof/>
        </w:rPr>
        <w:fldChar w:fldCharType="end"/>
      </w:r>
    </w:p>
    <w:p w14:paraId="47E4C7DE" w14:textId="6E1C7415"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5.2.4.</w:t>
      </w:r>
      <w:r w:rsidRPr="009C7BC6">
        <w:rPr>
          <w:rFonts w:eastAsiaTheme="minorEastAsia"/>
          <w:noProof/>
          <w:sz w:val="22"/>
          <w:lang w:val="en-US" w:eastAsia="fr-FR"/>
        </w:rPr>
        <w:tab/>
      </w:r>
      <w:r w:rsidRPr="009C7BC6">
        <w:rPr>
          <w:noProof/>
          <w:lang w:val="en-US"/>
        </w:rPr>
        <w:t>Condition Assessment</w:t>
      </w:r>
      <w:r w:rsidRPr="009C7BC6">
        <w:rPr>
          <w:noProof/>
          <w:lang w:val="en-US"/>
        </w:rPr>
        <w:tab/>
      </w:r>
      <w:r>
        <w:rPr>
          <w:noProof/>
        </w:rPr>
        <w:fldChar w:fldCharType="begin"/>
      </w:r>
      <w:r w:rsidRPr="009C7BC6">
        <w:rPr>
          <w:noProof/>
          <w:lang w:val="en-US"/>
        </w:rPr>
        <w:instrText xml:space="preserve"> PAGEREF _Toc478640521 \h </w:instrText>
      </w:r>
      <w:r>
        <w:rPr>
          <w:noProof/>
        </w:rPr>
      </w:r>
      <w:r>
        <w:rPr>
          <w:noProof/>
        </w:rPr>
        <w:fldChar w:fldCharType="separate"/>
      </w:r>
      <w:r w:rsidR="009C7BC6" w:rsidRPr="009C7BC6">
        <w:rPr>
          <w:noProof/>
          <w:lang w:val="en-US"/>
        </w:rPr>
        <w:t>13</w:t>
      </w:r>
      <w:r>
        <w:rPr>
          <w:noProof/>
        </w:rPr>
        <w:fldChar w:fldCharType="end"/>
      </w:r>
    </w:p>
    <w:p w14:paraId="2ED463A5" w14:textId="52E8B726"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5.2.5.</w:t>
      </w:r>
      <w:r w:rsidRPr="009C7BC6">
        <w:rPr>
          <w:rFonts w:eastAsiaTheme="minorEastAsia"/>
          <w:noProof/>
          <w:sz w:val="22"/>
          <w:lang w:val="en-US" w:eastAsia="fr-FR"/>
        </w:rPr>
        <w:tab/>
      </w:r>
      <w:r w:rsidRPr="009C7BC6">
        <w:rPr>
          <w:noProof/>
          <w:lang w:val="en-US"/>
        </w:rPr>
        <w:t>Repair Techniques</w:t>
      </w:r>
      <w:r w:rsidRPr="009C7BC6">
        <w:rPr>
          <w:noProof/>
          <w:lang w:val="en-US"/>
        </w:rPr>
        <w:tab/>
      </w:r>
      <w:r>
        <w:rPr>
          <w:noProof/>
        </w:rPr>
        <w:fldChar w:fldCharType="begin"/>
      </w:r>
      <w:r w:rsidRPr="009C7BC6">
        <w:rPr>
          <w:noProof/>
          <w:lang w:val="en-US"/>
        </w:rPr>
        <w:instrText xml:space="preserve"> PAGEREF _Toc478640522 \h </w:instrText>
      </w:r>
      <w:r>
        <w:rPr>
          <w:noProof/>
        </w:rPr>
      </w:r>
      <w:r>
        <w:rPr>
          <w:noProof/>
        </w:rPr>
        <w:fldChar w:fldCharType="separate"/>
      </w:r>
      <w:r w:rsidR="009C7BC6" w:rsidRPr="009C7BC6">
        <w:rPr>
          <w:noProof/>
          <w:lang w:val="en-US"/>
        </w:rPr>
        <w:t>13</w:t>
      </w:r>
      <w:r>
        <w:rPr>
          <w:noProof/>
        </w:rPr>
        <w:fldChar w:fldCharType="end"/>
      </w:r>
    </w:p>
    <w:p w14:paraId="24FF7C2C" w14:textId="23900B85" w:rsidR="0003080A" w:rsidRPr="0003080A" w:rsidRDefault="0003080A">
      <w:pPr>
        <w:pStyle w:val="TOC2"/>
        <w:rPr>
          <w:rFonts w:eastAsiaTheme="minorEastAsia"/>
          <w:color w:val="auto"/>
          <w:lang w:val="en-US" w:eastAsia="fr-FR"/>
        </w:rPr>
      </w:pPr>
      <w:r w:rsidRPr="005A05C3">
        <w:t>5.3.</w:t>
      </w:r>
      <w:r w:rsidRPr="0003080A">
        <w:rPr>
          <w:rFonts w:eastAsiaTheme="minorEastAsia"/>
          <w:color w:val="auto"/>
          <w:lang w:val="en-US" w:eastAsia="fr-FR"/>
        </w:rPr>
        <w:tab/>
      </w:r>
      <w:r>
        <w:t>Concrete</w:t>
      </w:r>
      <w:r>
        <w:tab/>
      </w:r>
      <w:r>
        <w:fldChar w:fldCharType="begin"/>
      </w:r>
      <w:r>
        <w:instrText xml:space="preserve"> PAGEREF _Toc478640523 \h </w:instrText>
      </w:r>
      <w:r>
        <w:fldChar w:fldCharType="separate"/>
      </w:r>
      <w:r w:rsidR="009C7BC6">
        <w:t>13</w:t>
      </w:r>
      <w:r>
        <w:fldChar w:fldCharType="end"/>
      </w:r>
    </w:p>
    <w:p w14:paraId="784B658B" w14:textId="48BE6AED"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5.3.1.</w:t>
      </w:r>
      <w:r w:rsidRPr="0003080A">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_Toc478640524 \h </w:instrText>
      </w:r>
      <w:r>
        <w:rPr>
          <w:noProof/>
        </w:rPr>
      </w:r>
      <w:r>
        <w:rPr>
          <w:noProof/>
        </w:rPr>
        <w:fldChar w:fldCharType="separate"/>
      </w:r>
      <w:r w:rsidR="009C7BC6">
        <w:rPr>
          <w:noProof/>
        </w:rPr>
        <w:t>14</w:t>
      </w:r>
      <w:r>
        <w:rPr>
          <w:noProof/>
        </w:rPr>
        <w:fldChar w:fldCharType="end"/>
      </w:r>
    </w:p>
    <w:p w14:paraId="7F838339" w14:textId="6F2EC48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5.3.2.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_Toc478640525 \h </w:instrText>
      </w:r>
      <w:r>
        <w:rPr>
          <w:noProof/>
        </w:rPr>
      </w:r>
      <w:r>
        <w:rPr>
          <w:noProof/>
        </w:rPr>
        <w:fldChar w:fldCharType="separate"/>
      </w:r>
      <w:r w:rsidR="009C7BC6">
        <w:rPr>
          <w:noProof/>
        </w:rPr>
        <w:t>14</w:t>
      </w:r>
      <w:r>
        <w:rPr>
          <w:noProof/>
        </w:rPr>
        <w:fldChar w:fldCharType="end"/>
      </w:r>
    </w:p>
    <w:p w14:paraId="734E1A1D" w14:textId="1E7D44B6"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5.3.3.</w:t>
      </w:r>
      <w:r w:rsidRPr="009C7BC6">
        <w:rPr>
          <w:rFonts w:eastAsiaTheme="minorEastAsia"/>
          <w:noProof/>
          <w:sz w:val="22"/>
          <w:lang w:val="fr-FR" w:eastAsia="fr-FR"/>
        </w:rPr>
        <w:tab/>
      </w:r>
      <w:r w:rsidRPr="009C7BC6">
        <w:rPr>
          <w:noProof/>
          <w:lang w:val="fr-FR"/>
        </w:rPr>
        <w:t>Preventive Maintenance</w:t>
      </w:r>
      <w:r w:rsidRPr="009C7BC6">
        <w:rPr>
          <w:noProof/>
          <w:lang w:val="fr-FR"/>
        </w:rPr>
        <w:tab/>
      </w:r>
      <w:r>
        <w:rPr>
          <w:noProof/>
        </w:rPr>
        <w:fldChar w:fldCharType="begin"/>
      </w:r>
      <w:r w:rsidRPr="009C7BC6">
        <w:rPr>
          <w:noProof/>
          <w:lang w:val="fr-FR"/>
        </w:rPr>
        <w:instrText xml:space="preserve"> PAGEREF _Toc478640526 \h </w:instrText>
      </w:r>
      <w:r>
        <w:rPr>
          <w:noProof/>
        </w:rPr>
      </w:r>
      <w:r>
        <w:rPr>
          <w:noProof/>
        </w:rPr>
        <w:fldChar w:fldCharType="separate"/>
      </w:r>
      <w:r w:rsidR="009C7BC6" w:rsidRPr="009C7BC6">
        <w:rPr>
          <w:noProof/>
          <w:lang w:val="fr-FR"/>
        </w:rPr>
        <w:t>15</w:t>
      </w:r>
      <w:r>
        <w:rPr>
          <w:noProof/>
        </w:rPr>
        <w:fldChar w:fldCharType="end"/>
      </w:r>
    </w:p>
    <w:p w14:paraId="164CC6D8" w14:textId="123B4EB8"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5.3.4.</w:t>
      </w:r>
      <w:r w:rsidRPr="009C7BC6">
        <w:rPr>
          <w:rFonts w:eastAsiaTheme="minorEastAsia"/>
          <w:noProof/>
          <w:sz w:val="22"/>
          <w:lang w:val="fr-FR" w:eastAsia="fr-FR"/>
        </w:rPr>
        <w:tab/>
      </w:r>
      <w:r w:rsidRPr="009C7BC6">
        <w:rPr>
          <w:noProof/>
          <w:lang w:val="fr-FR"/>
        </w:rPr>
        <w:t>Condition Assessment</w:t>
      </w:r>
      <w:r w:rsidRPr="009C7BC6">
        <w:rPr>
          <w:noProof/>
          <w:lang w:val="fr-FR"/>
        </w:rPr>
        <w:tab/>
      </w:r>
      <w:r>
        <w:rPr>
          <w:noProof/>
        </w:rPr>
        <w:fldChar w:fldCharType="begin"/>
      </w:r>
      <w:r w:rsidRPr="009C7BC6">
        <w:rPr>
          <w:noProof/>
          <w:lang w:val="fr-FR"/>
        </w:rPr>
        <w:instrText xml:space="preserve"> PAGEREF _Toc478640527 \h </w:instrText>
      </w:r>
      <w:r>
        <w:rPr>
          <w:noProof/>
        </w:rPr>
      </w:r>
      <w:r>
        <w:rPr>
          <w:noProof/>
        </w:rPr>
        <w:fldChar w:fldCharType="separate"/>
      </w:r>
      <w:r w:rsidR="009C7BC6" w:rsidRPr="009C7BC6">
        <w:rPr>
          <w:noProof/>
          <w:lang w:val="fr-FR"/>
        </w:rPr>
        <w:t>16</w:t>
      </w:r>
      <w:r>
        <w:rPr>
          <w:noProof/>
        </w:rPr>
        <w:fldChar w:fldCharType="end"/>
      </w:r>
    </w:p>
    <w:p w14:paraId="1A750D22" w14:textId="3CF196B9"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5.3.5.</w:t>
      </w:r>
      <w:r w:rsidRPr="009C7BC6">
        <w:rPr>
          <w:rFonts w:eastAsiaTheme="minorEastAsia"/>
          <w:noProof/>
          <w:sz w:val="22"/>
          <w:lang w:val="fr-FR" w:eastAsia="fr-FR"/>
        </w:rPr>
        <w:tab/>
      </w:r>
      <w:r w:rsidRPr="009C7BC6">
        <w:rPr>
          <w:noProof/>
          <w:lang w:val="fr-FR"/>
        </w:rPr>
        <w:t>Repair Techniques</w:t>
      </w:r>
      <w:r w:rsidRPr="009C7BC6">
        <w:rPr>
          <w:noProof/>
          <w:lang w:val="fr-FR"/>
        </w:rPr>
        <w:tab/>
      </w:r>
      <w:r>
        <w:rPr>
          <w:noProof/>
        </w:rPr>
        <w:fldChar w:fldCharType="begin"/>
      </w:r>
      <w:r w:rsidRPr="009C7BC6">
        <w:rPr>
          <w:noProof/>
          <w:lang w:val="fr-FR"/>
        </w:rPr>
        <w:instrText xml:space="preserve"> PAGEREF _Toc478640528 \h </w:instrText>
      </w:r>
      <w:r>
        <w:rPr>
          <w:noProof/>
        </w:rPr>
      </w:r>
      <w:r>
        <w:rPr>
          <w:noProof/>
        </w:rPr>
        <w:fldChar w:fldCharType="separate"/>
      </w:r>
      <w:r w:rsidR="009C7BC6" w:rsidRPr="009C7BC6">
        <w:rPr>
          <w:noProof/>
          <w:lang w:val="fr-FR"/>
        </w:rPr>
        <w:t>16</w:t>
      </w:r>
      <w:r>
        <w:rPr>
          <w:noProof/>
        </w:rPr>
        <w:fldChar w:fldCharType="end"/>
      </w:r>
    </w:p>
    <w:p w14:paraId="1785A1D4" w14:textId="1C1C6147" w:rsidR="0003080A" w:rsidRPr="0003080A" w:rsidRDefault="0003080A">
      <w:pPr>
        <w:pStyle w:val="TOC2"/>
        <w:rPr>
          <w:rFonts w:eastAsiaTheme="minorEastAsia"/>
          <w:color w:val="auto"/>
          <w:lang w:val="en-US" w:eastAsia="fr-FR"/>
        </w:rPr>
      </w:pPr>
      <w:r w:rsidRPr="005A05C3">
        <w:t>5.4.</w:t>
      </w:r>
      <w:r w:rsidRPr="0003080A">
        <w:rPr>
          <w:rFonts w:eastAsiaTheme="minorEastAsia"/>
          <w:color w:val="auto"/>
          <w:lang w:val="en-US" w:eastAsia="fr-FR"/>
        </w:rPr>
        <w:tab/>
      </w:r>
      <w:r>
        <w:t>Composite Materials (including plastics)</w:t>
      </w:r>
      <w:r>
        <w:tab/>
      </w:r>
      <w:r>
        <w:fldChar w:fldCharType="begin"/>
      </w:r>
      <w:r>
        <w:instrText xml:space="preserve"> PAGEREF _Toc478640529 \h </w:instrText>
      </w:r>
      <w:r>
        <w:fldChar w:fldCharType="separate"/>
      </w:r>
      <w:r w:rsidR="009C7BC6">
        <w:t>17</w:t>
      </w:r>
      <w:r>
        <w:fldChar w:fldCharType="end"/>
      </w:r>
    </w:p>
    <w:p w14:paraId="7C9DF8A3" w14:textId="510D0DF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5.4.1.</w:t>
      </w:r>
      <w:r w:rsidRPr="0003080A">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_Toc478640530 \h </w:instrText>
      </w:r>
      <w:r>
        <w:rPr>
          <w:noProof/>
        </w:rPr>
      </w:r>
      <w:r>
        <w:rPr>
          <w:noProof/>
        </w:rPr>
        <w:fldChar w:fldCharType="separate"/>
      </w:r>
      <w:r w:rsidR="009C7BC6">
        <w:rPr>
          <w:noProof/>
        </w:rPr>
        <w:t>18</w:t>
      </w:r>
      <w:r>
        <w:rPr>
          <w:noProof/>
        </w:rPr>
        <w:fldChar w:fldCharType="end"/>
      </w:r>
    </w:p>
    <w:p w14:paraId="53586F03" w14:textId="52D3993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5.4.2.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_Toc478640531 \h </w:instrText>
      </w:r>
      <w:r>
        <w:rPr>
          <w:noProof/>
        </w:rPr>
      </w:r>
      <w:r>
        <w:rPr>
          <w:noProof/>
        </w:rPr>
        <w:fldChar w:fldCharType="separate"/>
      </w:r>
      <w:r w:rsidR="009C7BC6">
        <w:rPr>
          <w:noProof/>
        </w:rPr>
        <w:t>18</w:t>
      </w:r>
      <w:r>
        <w:rPr>
          <w:noProof/>
        </w:rPr>
        <w:fldChar w:fldCharType="end"/>
      </w:r>
    </w:p>
    <w:p w14:paraId="02A7B237" w14:textId="6DA1D85B"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5.4.3.</w:t>
      </w:r>
      <w:r w:rsidRPr="009C7BC6">
        <w:rPr>
          <w:rFonts w:eastAsiaTheme="minorEastAsia"/>
          <w:noProof/>
          <w:sz w:val="22"/>
          <w:lang w:val="en-US" w:eastAsia="fr-FR"/>
        </w:rPr>
        <w:tab/>
      </w:r>
      <w:r w:rsidRPr="009C7BC6">
        <w:rPr>
          <w:noProof/>
          <w:lang w:val="en-US"/>
        </w:rPr>
        <w:t>Preventive Maintenance</w:t>
      </w:r>
      <w:r w:rsidRPr="009C7BC6">
        <w:rPr>
          <w:noProof/>
          <w:lang w:val="en-US"/>
        </w:rPr>
        <w:tab/>
      </w:r>
      <w:r>
        <w:rPr>
          <w:noProof/>
        </w:rPr>
        <w:fldChar w:fldCharType="begin"/>
      </w:r>
      <w:r w:rsidRPr="009C7BC6">
        <w:rPr>
          <w:noProof/>
          <w:lang w:val="en-US"/>
        </w:rPr>
        <w:instrText xml:space="preserve"> PAGEREF _Toc478640532 \h </w:instrText>
      </w:r>
      <w:r>
        <w:rPr>
          <w:noProof/>
        </w:rPr>
      </w:r>
      <w:r>
        <w:rPr>
          <w:noProof/>
        </w:rPr>
        <w:fldChar w:fldCharType="separate"/>
      </w:r>
      <w:r w:rsidR="009C7BC6" w:rsidRPr="009C7BC6">
        <w:rPr>
          <w:noProof/>
          <w:lang w:val="en-US"/>
        </w:rPr>
        <w:t>18</w:t>
      </w:r>
      <w:r>
        <w:rPr>
          <w:noProof/>
        </w:rPr>
        <w:fldChar w:fldCharType="end"/>
      </w:r>
    </w:p>
    <w:p w14:paraId="766C9F93" w14:textId="1E25063F"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5.4.4.</w:t>
      </w:r>
      <w:r w:rsidRPr="009C7BC6">
        <w:rPr>
          <w:rFonts w:eastAsiaTheme="minorEastAsia"/>
          <w:noProof/>
          <w:sz w:val="22"/>
          <w:lang w:val="en-US" w:eastAsia="fr-FR"/>
        </w:rPr>
        <w:tab/>
      </w:r>
      <w:r w:rsidRPr="009C7BC6">
        <w:rPr>
          <w:noProof/>
          <w:lang w:val="en-US"/>
        </w:rPr>
        <w:t>Condition Assessment</w:t>
      </w:r>
      <w:r w:rsidRPr="009C7BC6">
        <w:rPr>
          <w:noProof/>
          <w:lang w:val="en-US"/>
        </w:rPr>
        <w:tab/>
      </w:r>
      <w:r>
        <w:rPr>
          <w:noProof/>
        </w:rPr>
        <w:fldChar w:fldCharType="begin"/>
      </w:r>
      <w:r w:rsidRPr="009C7BC6">
        <w:rPr>
          <w:noProof/>
          <w:lang w:val="en-US"/>
        </w:rPr>
        <w:instrText xml:space="preserve"> PAGEREF _Toc478640533 \h </w:instrText>
      </w:r>
      <w:r>
        <w:rPr>
          <w:noProof/>
        </w:rPr>
      </w:r>
      <w:r>
        <w:rPr>
          <w:noProof/>
        </w:rPr>
        <w:fldChar w:fldCharType="separate"/>
      </w:r>
      <w:r w:rsidR="009C7BC6" w:rsidRPr="009C7BC6">
        <w:rPr>
          <w:noProof/>
          <w:lang w:val="en-US"/>
        </w:rPr>
        <w:t>18</w:t>
      </w:r>
      <w:r>
        <w:rPr>
          <w:noProof/>
        </w:rPr>
        <w:fldChar w:fldCharType="end"/>
      </w:r>
    </w:p>
    <w:p w14:paraId="4032C211" w14:textId="3A309B17"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5.4.5.</w:t>
      </w:r>
      <w:r w:rsidRPr="009C7BC6">
        <w:rPr>
          <w:rFonts w:eastAsiaTheme="minorEastAsia"/>
          <w:noProof/>
          <w:sz w:val="22"/>
          <w:lang w:val="en-US" w:eastAsia="fr-FR"/>
        </w:rPr>
        <w:tab/>
      </w:r>
      <w:r w:rsidRPr="009C7BC6">
        <w:rPr>
          <w:noProof/>
          <w:lang w:val="en-US"/>
        </w:rPr>
        <w:t>Repair Techniques</w:t>
      </w:r>
      <w:r w:rsidRPr="009C7BC6">
        <w:rPr>
          <w:noProof/>
          <w:lang w:val="en-US"/>
        </w:rPr>
        <w:tab/>
      </w:r>
      <w:r>
        <w:rPr>
          <w:noProof/>
        </w:rPr>
        <w:fldChar w:fldCharType="begin"/>
      </w:r>
      <w:r w:rsidRPr="009C7BC6">
        <w:rPr>
          <w:noProof/>
          <w:lang w:val="en-US"/>
        </w:rPr>
        <w:instrText xml:space="preserve"> PAGEREF _Toc478640534 \h </w:instrText>
      </w:r>
      <w:r>
        <w:rPr>
          <w:noProof/>
        </w:rPr>
      </w:r>
      <w:r>
        <w:rPr>
          <w:noProof/>
        </w:rPr>
        <w:fldChar w:fldCharType="separate"/>
      </w:r>
      <w:r w:rsidR="009C7BC6" w:rsidRPr="009C7BC6">
        <w:rPr>
          <w:noProof/>
          <w:lang w:val="en-US"/>
        </w:rPr>
        <w:t>19</w:t>
      </w:r>
      <w:r>
        <w:rPr>
          <w:noProof/>
        </w:rPr>
        <w:fldChar w:fldCharType="end"/>
      </w:r>
    </w:p>
    <w:p w14:paraId="764BD3B9" w14:textId="11CCAB41" w:rsidR="0003080A" w:rsidRPr="0003080A" w:rsidRDefault="0003080A">
      <w:pPr>
        <w:pStyle w:val="TOC2"/>
        <w:rPr>
          <w:rFonts w:eastAsiaTheme="minorEastAsia"/>
          <w:color w:val="auto"/>
          <w:lang w:val="en-US" w:eastAsia="fr-FR"/>
        </w:rPr>
      </w:pPr>
      <w:r w:rsidRPr="005A05C3">
        <w:t>5.5.</w:t>
      </w:r>
      <w:r w:rsidRPr="0003080A">
        <w:rPr>
          <w:rFonts w:eastAsiaTheme="minorEastAsia"/>
          <w:color w:val="auto"/>
          <w:lang w:val="en-US" w:eastAsia="fr-FR"/>
        </w:rPr>
        <w:tab/>
      </w:r>
      <w:r>
        <w:t>Ferrous Metal</w:t>
      </w:r>
      <w:r>
        <w:tab/>
      </w:r>
      <w:r>
        <w:fldChar w:fldCharType="begin"/>
      </w:r>
      <w:r>
        <w:instrText xml:space="preserve"> PAGEREF _Toc478640535 \h </w:instrText>
      </w:r>
      <w:r>
        <w:fldChar w:fldCharType="separate"/>
      </w:r>
      <w:r w:rsidR="009C7BC6">
        <w:t>19</w:t>
      </w:r>
      <w:r>
        <w:fldChar w:fldCharType="end"/>
      </w:r>
    </w:p>
    <w:p w14:paraId="56066055" w14:textId="71AEFFDA"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lastRenderedPageBreak/>
        <w:t>5.5.1.</w:t>
      </w:r>
      <w:r w:rsidRPr="0003080A">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_Toc478640536 \h </w:instrText>
      </w:r>
      <w:r>
        <w:rPr>
          <w:noProof/>
        </w:rPr>
      </w:r>
      <w:r>
        <w:rPr>
          <w:noProof/>
        </w:rPr>
        <w:fldChar w:fldCharType="separate"/>
      </w:r>
      <w:r w:rsidR="009C7BC6">
        <w:rPr>
          <w:noProof/>
        </w:rPr>
        <w:t>19</w:t>
      </w:r>
      <w:r>
        <w:rPr>
          <w:noProof/>
        </w:rPr>
        <w:fldChar w:fldCharType="end"/>
      </w:r>
    </w:p>
    <w:p w14:paraId="4DAA8E18" w14:textId="7357A37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5.5.2.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_Toc478640537 \h </w:instrText>
      </w:r>
      <w:r>
        <w:rPr>
          <w:noProof/>
        </w:rPr>
      </w:r>
      <w:r>
        <w:rPr>
          <w:noProof/>
        </w:rPr>
        <w:fldChar w:fldCharType="separate"/>
      </w:r>
      <w:r w:rsidR="009C7BC6">
        <w:rPr>
          <w:noProof/>
        </w:rPr>
        <w:t>20</w:t>
      </w:r>
      <w:r>
        <w:rPr>
          <w:noProof/>
        </w:rPr>
        <w:fldChar w:fldCharType="end"/>
      </w:r>
    </w:p>
    <w:p w14:paraId="231A1A2B" w14:textId="12EE0E27"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5.5.3.</w:t>
      </w:r>
      <w:r w:rsidRPr="009C7BC6">
        <w:rPr>
          <w:rFonts w:eastAsiaTheme="minorEastAsia"/>
          <w:noProof/>
          <w:sz w:val="22"/>
          <w:lang w:val="fr-FR" w:eastAsia="fr-FR"/>
        </w:rPr>
        <w:tab/>
      </w:r>
      <w:r w:rsidRPr="009C7BC6">
        <w:rPr>
          <w:noProof/>
          <w:lang w:val="fr-FR"/>
        </w:rPr>
        <w:t>Preventive Maintenance</w:t>
      </w:r>
      <w:r w:rsidRPr="009C7BC6">
        <w:rPr>
          <w:noProof/>
          <w:lang w:val="fr-FR"/>
        </w:rPr>
        <w:tab/>
      </w:r>
      <w:r>
        <w:rPr>
          <w:noProof/>
        </w:rPr>
        <w:fldChar w:fldCharType="begin"/>
      </w:r>
      <w:r w:rsidRPr="009C7BC6">
        <w:rPr>
          <w:noProof/>
          <w:lang w:val="fr-FR"/>
        </w:rPr>
        <w:instrText xml:space="preserve"> PAGEREF _Toc478640538 \h </w:instrText>
      </w:r>
      <w:r>
        <w:rPr>
          <w:noProof/>
        </w:rPr>
      </w:r>
      <w:r>
        <w:rPr>
          <w:noProof/>
        </w:rPr>
        <w:fldChar w:fldCharType="separate"/>
      </w:r>
      <w:r w:rsidR="009C7BC6" w:rsidRPr="009C7BC6">
        <w:rPr>
          <w:noProof/>
          <w:lang w:val="fr-FR"/>
        </w:rPr>
        <w:t>21</w:t>
      </w:r>
      <w:r>
        <w:rPr>
          <w:noProof/>
        </w:rPr>
        <w:fldChar w:fldCharType="end"/>
      </w:r>
    </w:p>
    <w:p w14:paraId="3B6AA93B" w14:textId="40B4A943" w:rsidR="0003080A" w:rsidRDefault="0003080A">
      <w:pPr>
        <w:pStyle w:val="TOC3"/>
        <w:tabs>
          <w:tab w:val="left" w:pos="1134"/>
          <w:tab w:val="right" w:leader="dot" w:pos="10195"/>
        </w:tabs>
        <w:rPr>
          <w:rFonts w:eastAsiaTheme="minorEastAsia"/>
          <w:noProof/>
          <w:sz w:val="22"/>
          <w:lang w:val="fr-FR" w:eastAsia="fr-FR"/>
        </w:rPr>
      </w:pPr>
      <w:r w:rsidRPr="0003080A">
        <w:rPr>
          <w:noProof/>
          <w:lang w:val="fr-FR"/>
        </w:rPr>
        <w:t>5.5.4.</w:t>
      </w:r>
      <w:r>
        <w:rPr>
          <w:rFonts w:eastAsiaTheme="minorEastAsia"/>
          <w:noProof/>
          <w:sz w:val="22"/>
          <w:lang w:val="fr-FR" w:eastAsia="fr-FR"/>
        </w:rPr>
        <w:tab/>
      </w:r>
      <w:r w:rsidRPr="0003080A">
        <w:rPr>
          <w:noProof/>
          <w:lang w:val="fr-FR"/>
        </w:rPr>
        <w:t>Condition Assessment</w:t>
      </w:r>
      <w:r w:rsidRPr="0003080A">
        <w:rPr>
          <w:noProof/>
          <w:lang w:val="fr-FR"/>
        </w:rPr>
        <w:tab/>
      </w:r>
      <w:r>
        <w:rPr>
          <w:noProof/>
        </w:rPr>
        <w:fldChar w:fldCharType="begin"/>
      </w:r>
      <w:r w:rsidRPr="0003080A">
        <w:rPr>
          <w:noProof/>
          <w:lang w:val="fr-FR"/>
        </w:rPr>
        <w:instrText xml:space="preserve"> PAGEREF _Toc478640539 \h </w:instrText>
      </w:r>
      <w:r>
        <w:rPr>
          <w:noProof/>
        </w:rPr>
      </w:r>
      <w:r>
        <w:rPr>
          <w:noProof/>
        </w:rPr>
        <w:fldChar w:fldCharType="separate"/>
      </w:r>
      <w:r w:rsidR="009C7BC6">
        <w:rPr>
          <w:noProof/>
          <w:lang w:val="fr-FR"/>
        </w:rPr>
        <w:t>21</w:t>
      </w:r>
      <w:r>
        <w:rPr>
          <w:noProof/>
        </w:rPr>
        <w:fldChar w:fldCharType="end"/>
      </w:r>
    </w:p>
    <w:p w14:paraId="05EB0C76" w14:textId="1B1FBAD0" w:rsidR="0003080A" w:rsidRDefault="0003080A">
      <w:pPr>
        <w:pStyle w:val="TOC3"/>
        <w:tabs>
          <w:tab w:val="left" w:pos="1134"/>
          <w:tab w:val="right" w:leader="dot" w:pos="10195"/>
        </w:tabs>
        <w:rPr>
          <w:rFonts w:eastAsiaTheme="minorEastAsia"/>
          <w:noProof/>
          <w:sz w:val="22"/>
          <w:lang w:val="fr-FR" w:eastAsia="fr-FR"/>
        </w:rPr>
      </w:pPr>
      <w:r w:rsidRPr="0003080A">
        <w:rPr>
          <w:noProof/>
          <w:lang w:val="fr-FR"/>
        </w:rPr>
        <w:t>5.5.5.</w:t>
      </w:r>
      <w:r>
        <w:rPr>
          <w:rFonts w:eastAsiaTheme="minorEastAsia"/>
          <w:noProof/>
          <w:sz w:val="22"/>
          <w:lang w:val="fr-FR" w:eastAsia="fr-FR"/>
        </w:rPr>
        <w:tab/>
      </w:r>
      <w:r w:rsidRPr="0003080A">
        <w:rPr>
          <w:noProof/>
          <w:lang w:val="fr-FR"/>
        </w:rPr>
        <w:t>Repair techniques</w:t>
      </w:r>
      <w:r w:rsidRPr="0003080A">
        <w:rPr>
          <w:noProof/>
          <w:lang w:val="fr-FR"/>
        </w:rPr>
        <w:tab/>
      </w:r>
      <w:r>
        <w:rPr>
          <w:noProof/>
        </w:rPr>
        <w:fldChar w:fldCharType="begin"/>
      </w:r>
      <w:r w:rsidRPr="0003080A">
        <w:rPr>
          <w:noProof/>
          <w:lang w:val="fr-FR"/>
        </w:rPr>
        <w:instrText xml:space="preserve"> PAGEREF _Toc478640540 \h </w:instrText>
      </w:r>
      <w:r>
        <w:rPr>
          <w:noProof/>
        </w:rPr>
      </w:r>
      <w:r>
        <w:rPr>
          <w:noProof/>
        </w:rPr>
        <w:fldChar w:fldCharType="separate"/>
      </w:r>
      <w:r w:rsidR="009C7BC6">
        <w:rPr>
          <w:noProof/>
          <w:lang w:val="fr-FR"/>
        </w:rPr>
        <w:t>22</w:t>
      </w:r>
      <w:r>
        <w:rPr>
          <w:noProof/>
        </w:rPr>
        <w:fldChar w:fldCharType="end"/>
      </w:r>
    </w:p>
    <w:p w14:paraId="2549BE0C" w14:textId="7BDD5818" w:rsidR="0003080A" w:rsidRPr="00CC5FB8" w:rsidRDefault="0003080A">
      <w:pPr>
        <w:pStyle w:val="TOC2"/>
        <w:rPr>
          <w:rFonts w:eastAsiaTheme="minorEastAsia"/>
          <w:color w:val="auto"/>
          <w:lang w:val="en-US" w:eastAsia="fr-FR"/>
        </w:rPr>
      </w:pPr>
      <w:r w:rsidRPr="00CC5FB8">
        <w:rPr>
          <w:lang w:val="en-US"/>
        </w:rPr>
        <w:t>5.6.</w:t>
      </w:r>
      <w:r w:rsidRPr="00CC5FB8">
        <w:rPr>
          <w:rFonts w:eastAsiaTheme="minorEastAsia"/>
          <w:color w:val="auto"/>
          <w:lang w:val="en-US" w:eastAsia="fr-FR"/>
        </w:rPr>
        <w:tab/>
      </w:r>
      <w:r w:rsidRPr="00CC5FB8">
        <w:rPr>
          <w:lang w:val="en-US"/>
        </w:rPr>
        <w:t>Non-Ferrous Metal</w:t>
      </w:r>
      <w:r w:rsidRPr="00CC5FB8">
        <w:rPr>
          <w:lang w:val="en-US"/>
        </w:rPr>
        <w:tab/>
      </w:r>
      <w:r>
        <w:fldChar w:fldCharType="begin"/>
      </w:r>
      <w:r w:rsidRPr="00CC5FB8">
        <w:rPr>
          <w:lang w:val="en-US"/>
        </w:rPr>
        <w:instrText xml:space="preserve"> PAGEREF _Toc478640541 \h </w:instrText>
      </w:r>
      <w:r>
        <w:fldChar w:fldCharType="separate"/>
      </w:r>
      <w:r w:rsidR="009C7BC6" w:rsidRPr="00CC5FB8">
        <w:rPr>
          <w:lang w:val="en-US"/>
        </w:rPr>
        <w:t>22</w:t>
      </w:r>
      <w:r>
        <w:fldChar w:fldCharType="end"/>
      </w:r>
    </w:p>
    <w:p w14:paraId="190C8829" w14:textId="38924A9B"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5.6.1.</w:t>
      </w:r>
      <w:r w:rsidRPr="0003080A">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_Toc478640542 \h </w:instrText>
      </w:r>
      <w:r>
        <w:rPr>
          <w:noProof/>
        </w:rPr>
      </w:r>
      <w:r>
        <w:rPr>
          <w:noProof/>
        </w:rPr>
        <w:fldChar w:fldCharType="separate"/>
      </w:r>
      <w:r w:rsidR="009C7BC6">
        <w:rPr>
          <w:noProof/>
        </w:rPr>
        <w:t>22</w:t>
      </w:r>
      <w:r>
        <w:rPr>
          <w:noProof/>
        </w:rPr>
        <w:fldChar w:fldCharType="end"/>
      </w:r>
    </w:p>
    <w:p w14:paraId="10D05068" w14:textId="703FC888"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5.6.2.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_Toc478640543 \h </w:instrText>
      </w:r>
      <w:r>
        <w:rPr>
          <w:noProof/>
        </w:rPr>
      </w:r>
      <w:r>
        <w:rPr>
          <w:noProof/>
        </w:rPr>
        <w:fldChar w:fldCharType="separate"/>
      </w:r>
      <w:r w:rsidR="009C7BC6">
        <w:rPr>
          <w:noProof/>
        </w:rPr>
        <w:t>22</w:t>
      </w:r>
      <w:r>
        <w:rPr>
          <w:noProof/>
        </w:rPr>
        <w:fldChar w:fldCharType="end"/>
      </w:r>
    </w:p>
    <w:p w14:paraId="22A97283" w14:textId="581F1D2E" w:rsidR="0003080A" w:rsidRDefault="0003080A">
      <w:pPr>
        <w:pStyle w:val="TOC3"/>
        <w:tabs>
          <w:tab w:val="left" w:pos="1134"/>
          <w:tab w:val="right" w:leader="dot" w:pos="10195"/>
        </w:tabs>
        <w:rPr>
          <w:rFonts w:eastAsiaTheme="minorEastAsia"/>
          <w:noProof/>
          <w:sz w:val="22"/>
          <w:lang w:val="fr-FR" w:eastAsia="fr-FR"/>
        </w:rPr>
      </w:pPr>
      <w:r w:rsidRPr="0003080A">
        <w:rPr>
          <w:noProof/>
          <w:lang w:val="fr-FR"/>
        </w:rPr>
        <w:t>5.6.3.</w:t>
      </w:r>
      <w:r>
        <w:rPr>
          <w:rFonts w:eastAsiaTheme="minorEastAsia"/>
          <w:noProof/>
          <w:sz w:val="22"/>
          <w:lang w:val="fr-FR" w:eastAsia="fr-FR"/>
        </w:rPr>
        <w:tab/>
      </w:r>
      <w:r w:rsidRPr="0003080A">
        <w:rPr>
          <w:noProof/>
          <w:lang w:val="fr-FR"/>
        </w:rPr>
        <w:t>Preventive maintenance</w:t>
      </w:r>
      <w:r w:rsidRPr="0003080A">
        <w:rPr>
          <w:noProof/>
          <w:lang w:val="fr-FR"/>
        </w:rPr>
        <w:tab/>
      </w:r>
      <w:r>
        <w:rPr>
          <w:noProof/>
        </w:rPr>
        <w:fldChar w:fldCharType="begin"/>
      </w:r>
      <w:r w:rsidRPr="0003080A">
        <w:rPr>
          <w:noProof/>
          <w:lang w:val="fr-FR"/>
        </w:rPr>
        <w:instrText xml:space="preserve"> PAGEREF _Toc478640544 \h </w:instrText>
      </w:r>
      <w:r>
        <w:rPr>
          <w:noProof/>
        </w:rPr>
      </w:r>
      <w:r>
        <w:rPr>
          <w:noProof/>
        </w:rPr>
        <w:fldChar w:fldCharType="separate"/>
      </w:r>
      <w:r w:rsidR="009C7BC6">
        <w:rPr>
          <w:noProof/>
          <w:lang w:val="fr-FR"/>
        </w:rPr>
        <w:t>22</w:t>
      </w:r>
      <w:r>
        <w:rPr>
          <w:noProof/>
        </w:rPr>
        <w:fldChar w:fldCharType="end"/>
      </w:r>
    </w:p>
    <w:p w14:paraId="599ABF10" w14:textId="2E6F3A55" w:rsidR="0003080A" w:rsidRDefault="0003080A">
      <w:pPr>
        <w:pStyle w:val="TOC3"/>
        <w:tabs>
          <w:tab w:val="left" w:pos="1134"/>
          <w:tab w:val="right" w:leader="dot" w:pos="10195"/>
        </w:tabs>
        <w:rPr>
          <w:rFonts w:eastAsiaTheme="minorEastAsia"/>
          <w:noProof/>
          <w:sz w:val="22"/>
          <w:lang w:val="fr-FR" w:eastAsia="fr-FR"/>
        </w:rPr>
      </w:pPr>
      <w:r w:rsidRPr="0003080A">
        <w:rPr>
          <w:noProof/>
          <w:lang w:val="fr-FR"/>
        </w:rPr>
        <w:t>5.6.4.</w:t>
      </w:r>
      <w:r>
        <w:rPr>
          <w:rFonts w:eastAsiaTheme="minorEastAsia"/>
          <w:noProof/>
          <w:sz w:val="22"/>
          <w:lang w:val="fr-FR" w:eastAsia="fr-FR"/>
        </w:rPr>
        <w:tab/>
      </w:r>
      <w:r w:rsidRPr="0003080A">
        <w:rPr>
          <w:noProof/>
          <w:lang w:val="fr-FR"/>
        </w:rPr>
        <w:t>Condition Assessment</w:t>
      </w:r>
      <w:r w:rsidRPr="0003080A">
        <w:rPr>
          <w:noProof/>
          <w:lang w:val="fr-FR"/>
        </w:rPr>
        <w:tab/>
      </w:r>
      <w:r>
        <w:rPr>
          <w:noProof/>
        </w:rPr>
        <w:fldChar w:fldCharType="begin"/>
      </w:r>
      <w:r w:rsidRPr="0003080A">
        <w:rPr>
          <w:noProof/>
          <w:lang w:val="fr-FR"/>
        </w:rPr>
        <w:instrText xml:space="preserve"> PAGEREF _Toc478640545 \h </w:instrText>
      </w:r>
      <w:r>
        <w:rPr>
          <w:noProof/>
        </w:rPr>
      </w:r>
      <w:r>
        <w:rPr>
          <w:noProof/>
        </w:rPr>
        <w:fldChar w:fldCharType="separate"/>
      </w:r>
      <w:r w:rsidR="009C7BC6">
        <w:rPr>
          <w:noProof/>
          <w:lang w:val="fr-FR"/>
        </w:rPr>
        <w:t>23</w:t>
      </w:r>
      <w:r>
        <w:rPr>
          <w:noProof/>
        </w:rPr>
        <w:fldChar w:fldCharType="end"/>
      </w:r>
    </w:p>
    <w:p w14:paraId="20A0C0DA" w14:textId="15B0F11E" w:rsidR="0003080A" w:rsidRDefault="0003080A">
      <w:pPr>
        <w:pStyle w:val="TOC3"/>
        <w:tabs>
          <w:tab w:val="left" w:pos="1134"/>
          <w:tab w:val="right" w:leader="dot" w:pos="10195"/>
        </w:tabs>
        <w:rPr>
          <w:rFonts w:eastAsiaTheme="minorEastAsia"/>
          <w:noProof/>
          <w:sz w:val="22"/>
          <w:lang w:val="fr-FR" w:eastAsia="fr-FR"/>
        </w:rPr>
      </w:pPr>
      <w:r w:rsidRPr="0003080A">
        <w:rPr>
          <w:noProof/>
          <w:lang w:val="fr-FR"/>
        </w:rPr>
        <w:t>5.6.5.</w:t>
      </w:r>
      <w:r>
        <w:rPr>
          <w:rFonts w:eastAsiaTheme="minorEastAsia"/>
          <w:noProof/>
          <w:sz w:val="22"/>
          <w:lang w:val="fr-FR" w:eastAsia="fr-FR"/>
        </w:rPr>
        <w:tab/>
      </w:r>
      <w:r w:rsidRPr="0003080A">
        <w:rPr>
          <w:noProof/>
          <w:lang w:val="fr-FR"/>
        </w:rPr>
        <w:t>Repair techniques</w:t>
      </w:r>
      <w:r w:rsidRPr="0003080A">
        <w:rPr>
          <w:noProof/>
          <w:lang w:val="fr-FR"/>
        </w:rPr>
        <w:tab/>
      </w:r>
      <w:r>
        <w:rPr>
          <w:noProof/>
        </w:rPr>
        <w:fldChar w:fldCharType="begin"/>
      </w:r>
      <w:r w:rsidRPr="0003080A">
        <w:rPr>
          <w:noProof/>
          <w:lang w:val="fr-FR"/>
        </w:rPr>
        <w:instrText xml:space="preserve"> PAGEREF _Toc478640546 \h </w:instrText>
      </w:r>
      <w:r>
        <w:rPr>
          <w:noProof/>
        </w:rPr>
      </w:r>
      <w:r>
        <w:rPr>
          <w:noProof/>
        </w:rPr>
        <w:fldChar w:fldCharType="separate"/>
      </w:r>
      <w:r w:rsidR="009C7BC6">
        <w:rPr>
          <w:noProof/>
          <w:lang w:val="fr-FR"/>
        </w:rPr>
        <w:t>23</w:t>
      </w:r>
      <w:r>
        <w:rPr>
          <w:noProof/>
        </w:rPr>
        <w:fldChar w:fldCharType="end"/>
      </w:r>
    </w:p>
    <w:p w14:paraId="52131E39" w14:textId="78DF7DAE" w:rsidR="0003080A" w:rsidRPr="0003080A" w:rsidRDefault="0003080A">
      <w:pPr>
        <w:pStyle w:val="TOC1"/>
        <w:rPr>
          <w:rFonts w:eastAsiaTheme="minorEastAsia"/>
          <w:b w:val="0"/>
          <w:color w:val="auto"/>
          <w:lang w:val="en-US" w:eastAsia="fr-FR"/>
        </w:rPr>
      </w:pPr>
      <w:r w:rsidRPr="005A05C3">
        <w:t>6.</w:t>
      </w:r>
      <w:r w:rsidRPr="0003080A">
        <w:rPr>
          <w:rFonts w:eastAsiaTheme="minorEastAsia"/>
          <w:b w:val="0"/>
          <w:color w:val="auto"/>
          <w:lang w:val="en-US" w:eastAsia="fr-FR"/>
        </w:rPr>
        <w:tab/>
      </w:r>
      <w:r>
        <w:t>HAZARDOUS MATERIALS</w:t>
      </w:r>
      <w:r>
        <w:tab/>
      </w:r>
      <w:r>
        <w:fldChar w:fldCharType="begin"/>
      </w:r>
      <w:r>
        <w:instrText xml:space="preserve"> PAGEREF _Toc478640547 \h </w:instrText>
      </w:r>
      <w:r>
        <w:fldChar w:fldCharType="separate"/>
      </w:r>
      <w:r w:rsidR="009C7BC6">
        <w:t>23</w:t>
      </w:r>
      <w:r>
        <w:fldChar w:fldCharType="end"/>
      </w:r>
    </w:p>
    <w:p w14:paraId="427B3EEF" w14:textId="6C08A11A" w:rsidR="0003080A" w:rsidRPr="0003080A" w:rsidRDefault="0003080A">
      <w:pPr>
        <w:pStyle w:val="TOC2"/>
        <w:rPr>
          <w:rFonts w:eastAsiaTheme="minorEastAsia"/>
          <w:color w:val="auto"/>
          <w:lang w:val="en-US" w:eastAsia="fr-FR"/>
        </w:rPr>
      </w:pPr>
      <w:r w:rsidRPr="005A05C3">
        <w:t>6.1.</w:t>
      </w:r>
      <w:r w:rsidRPr="0003080A">
        <w:rPr>
          <w:rFonts w:eastAsiaTheme="minorEastAsia"/>
          <w:color w:val="auto"/>
          <w:lang w:val="en-US" w:eastAsia="fr-FR"/>
        </w:rPr>
        <w:tab/>
      </w:r>
      <w:r>
        <w:t>Asbestos Containing Materials</w:t>
      </w:r>
      <w:r>
        <w:tab/>
      </w:r>
      <w:r>
        <w:fldChar w:fldCharType="begin"/>
      </w:r>
      <w:r>
        <w:instrText xml:space="preserve"> PAGEREF _Toc478640548 \h </w:instrText>
      </w:r>
      <w:r>
        <w:fldChar w:fldCharType="separate"/>
      </w:r>
      <w:r w:rsidR="009C7BC6">
        <w:t>23</w:t>
      </w:r>
      <w:r>
        <w:fldChar w:fldCharType="end"/>
      </w:r>
    </w:p>
    <w:p w14:paraId="0D2A2295" w14:textId="3FC8500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6.1.1.</w:t>
      </w:r>
      <w:r w:rsidRPr="0003080A">
        <w:rPr>
          <w:rFonts w:eastAsiaTheme="minorEastAsia"/>
          <w:noProof/>
          <w:sz w:val="22"/>
          <w:lang w:val="en-US" w:eastAsia="fr-FR"/>
        </w:rPr>
        <w:tab/>
      </w:r>
      <w:r>
        <w:rPr>
          <w:noProof/>
        </w:rPr>
        <w:t>What is asbestos?</w:t>
      </w:r>
      <w:r>
        <w:rPr>
          <w:noProof/>
        </w:rPr>
        <w:tab/>
      </w:r>
      <w:r>
        <w:rPr>
          <w:noProof/>
        </w:rPr>
        <w:fldChar w:fldCharType="begin"/>
      </w:r>
      <w:r>
        <w:rPr>
          <w:noProof/>
        </w:rPr>
        <w:instrText xml:space="preserve"> PAGEREF _Toc478640549 \h </w:instrText>
      </w:r>
      <w:r>
        <w:rPr>
          <w:noProof/>
        </w:rPr>
      </w:r>
      <w:r>
        <w:rPr>
          <w:noProof/>
        </w:rPr>
        <w:fldChar w:fldCharType="separate"/>
      </w:r>
      <w:r w:rsidR="009C7BC6">
        <w:rPr>
          <w:noProof/>
        </w:rPr>
        <w:t>23</w:t>
      </w:r>
      <w:r>
        <w:rPr>
          <w:noProof/>
        </w:rPr>
        <w:fldChar w:fldCharType="end"/>
      </w:r>
    </w:p>
    <w:p w14:paraId="247D53BF" w14:textId="5464704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lang w:val="en-US"/>
        </w:rPr>
        <w:t>6.1.2.</w:t>
      </w:r>
      <w:r w:rsidRPr="0003080A">
        <w:rPr>
          <w:rFonts w:eastAsiaTheme="minorEastAsia"/>
          <w:noProof/>
          <w:sz w:val="22"/>
          <w:lang w:val="en-US" w:eastAsia="fr-FR"/>
        </w:rPr>
        <w:tab/>
      </w:r>
      <w:r>
        <w:rPr>
          <w:noProof/>
        </w:rPr>
        <w:t>Risk  of exposure</w:t>
      </w:r>
      <w:r>
        <w:rPr>
          <w:noProof/>
        </w:rPr>
        <w:tab/>
      </w:r>
      <w:r>
        <w:rPr>
          <w:noProof/>
        </w:rPr>
        <w:fldChar w:fldCharType="begin"/>
      </w:r>
      <w:r>
        <w:rPr>
          <w:noProof/>
        </w:rPr>
        <w:instrText xml:space="preserve"> PAGEREF _Toc478640550 \h </w:instrText>
      </w:r>
      <w:r>
        <w:rPr>
          <w:noProof/>
        </w:rPr>
      </w:r>
      <w:r>
        <w:rPr>
          <w:noProof/>
        </w:rPr>
        <w:fldChar w:fldCharType="separate"/>
      </w:r>
      <w:r w:rsidR="009C7BC6">
        <w:rPr>
          <w:noProof/>
        </w:rPr>
        <w:t>23</w:t>
      </w:r>
      <w:r>
        <w:rPr>
          <w:noProof/>
        </w:rPr>
        <w:fldChar w:fldCharType="end"/>
      </w:r>
    </w:p>
    <w:p w14:paraId="770280E7" w14:textId="5EAF5CCA"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6.1.3.</w:t>
      </w:r>
      <w:r w:rsidRPr="0003080A">
        <w:rPr>
          <w:rFonts w:eastAsiaTheme="minorEastAsia"/>
          <w:noProof/>
          <w:sz w:val="22"/>
          <w:lang w:val="en-US" w:eastAsia="fr-FR"/>
        </w:rPr>
        <w:tab/>
      </w:r>
      <w:r>
        <w:rPr>
          <w:noProof/>
        </w:rPr>
        <w:t>Health Effects</w:t>
      </w:r>
      <w:r>
        <w:rPr>
          <w:noProof/>
        </w:rPr>
        <w:tab/>
      </w:r>
      <w:r>
        <w:rPr>
          <w:noProof/>
        </w:rPr>
        <w:fldChar w:fldCharType="begin"/>
      </w:r>
      <w:r>
        <w:rPr>
          <w:noProof/>
        </w:rPr>
        <w:instrText xml:space="preserve"> PAGEREF _Toc478640551 \h </w:instrText>
      </w:r>
      <w:r>
        <w:rPr>
          <w:noProof/>
        </w:rPr>
      </w:r>
      <w:r>
        <w:rPr>
          <w:noProof/>
        </w:rPr>
        <w:fldChar w:fldCharType="separate"/>
      </w:r>
      <w:r w:rsidR="009C7BC6">
        <w:rPr>
          <w:noProof/>
        </w:rPr>
        <w:t>24</w:t>
      </w:r>
      <w:r>
        <w:rPr>
          <w:noProof/>
        </w:rPr>
        <w:fldChar w:fldCharType="end"/>
      </w:r>
    </w:p>
    <w:p w14:paraId="361818CD" w14:textId="54D205E9"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6.1.4.</w:t>
      </w:r>
      <w:r w:rsidRPr="0003080A">
        <w:rPr>
          <w:rFonts w:eastAsiaTheme="minorEastAsia"/>
          <w:noProof/>
          <w:sz w:val="22"/>
          <w:lang w:val="en-US" w:eastAsia="fr-FR"/>
        </w:rPr>
        <w:tab/>
      </w:r>
      <w:r>
        <w:rPr>
          <w:noProof/>
        </w:rPr>
        <w:t>Regulations</w:t>
      </w:r>
      <w:r>
        <w:rPr>
          <w:noProof/>
        </w:rPr>
        <w:tab/>
      </w:r>
      <w:r>
        <w:rPr>
          <w:noProof/>
        </w:rPr>
        <w:fldChar w:fldCharType="begin"/>
      </w:r>
      <w:r>
        <w:rPr>
          <w:noProof/>
        </w:rPr>
        <w:instrText xml:space="preserve"> PAGEREF _Toc478640552 \h </w:instrText>
      </w:r>
      <w:r>
        <w:rPr>
          <w:noProof/>
        </w:rPr>
      </w:r>
      <w:r>
        <w:rPr>
          <w:noProof/>
        </w:rPr>
        <w:fldChar w:fldCharType="separate"/>
      </w:r>
      <w:r w:rsidR="009C7BC6">
        <w:rPr>
          <w:noProof/>
        </w:rPr>
        <w:t>24</w:t>
      </w:r>
      <w:r>
        <w:rPr>
          <w:noProof/>
        </w:rPr>
        <w:fldChar w:fldCharType="end"/>
      </w:r>
    </w:p>
    <w:p w14:paraId="557C461D" w14:textId="750E7D5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6.1.5.</w:t>
      </w:r>
      <w:r w:rsidRPr="0003080A">
        <w:rPr>
          <w:rFonts w:eastAsiaTheme="minorEastAsia"/>
          <w:noProof/>
          <w:sz w:val="22"/>
          <w:lang w:val="en-US" w:eastAsia="fr-FR"/>
        </w:rPr>
        <w:tab/>
      </w:r>
      <w:r>
        <w:rPr>
          <w:noProof/>
        </w:rPr>
        <w:t>Prevention of asbestos risk</w:t>
      </w:r>
      <w:r>
        <w:rPr>
          <w:noProof/>
        </w:rPr>
        <w:tab/>
      </w:r>
      <w:r>
        <w:rPr>
          <w:noProof/>
        </w:rPr>
        <w:fldChar w:fldCharType="begin"/>
      </w:r>
      <w:r>
        <w:rPr>
          <w:noProof/>
        </w:rPr>
        <w:instrText xml:space="preserve"> PAGEREF _Toc478640553 \h </w:instrText>
      </w:r>
      <w:r>
        <w:rPr>
          <w:noProof/>
        </w:rPr>
      </w:r>
      <w:r>
        <w:rPr>
          <w:noProof/>
        </w:rPr>
        <w:fldChar w:fldCharType="separate"/>
      </w:r>
      <w:r w:rsidR="009C7BC6">
        <w:rPr>
          <w:noProof/>
        </w:rPr>
        <w:t>24</w:t>
      </w:r>
      <w:r>
        <w:rPr>
          <w:noProof/>
        </w:rPr>
        <w:fldChar w:fldCharType="end"/>
      </w:r>
    </w:p>
    <w:p w14:paraId="1B9AB7FB" w14:textId="59231751" w:rsidR="0003080A" w:rsidRPr="0003080A" w:rsidRDefault="0003080A">
      <w:pPr>
        <w:pStyle w:val="TOC2"/>
        <w:rPr>
          <w:rFonts w:eastAsiaTheme="minorEastAsia"/>
          <w:color w:val="auto"/>
          <w:lang w:val="en-US" w:eastAsia="fr-FR"/>
        </w:rPr>
      </w:pPr>
      <w:r w:rsidRPr="005A05C3">
        <w:t>6.2.</w:t>
      </w:r>
      <w:r w:rsidRPr="0003080A">
        <w:rPr>
          <w:rFonts w:eastAsiaTheme="minorEastAsia"/>
          <w:color w:val="auto"/>
          <w:lang w:val="en-US" w:eastAsia="fr-FR"/>
        </w:rPr>
        <w:tab/>
      </w:r>
      <w:r>
        <w:t>Silica</w:t>
      </w:r>
      <w:r>
        <w:tab/>
      </w:r>
      <w:r>
        <w:fldChar w:fldCharType="begin"/>
      </w:r>
      <w:r>
        <w:instrText xml:space="preserve"> PAGEREF _Toc478640554 \h </w:instrText>
      </w:r>
      <w:r>
        <w:fldChar w:fldCharType="separate"/>
      </w:r>
      <w:r w:rsidR="009C7BC6">
        <w:t>25</w:t>
      </w:r>
      <w:r>
        <w:fldChar w:fldCharType="end"/>
      </w:r>
    </w:p>
    <w:p w14:paraId="1990CBD0" w14:textId="38F5BB3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6.2.1.</w:t>
      </w:r>
      <w:r w:rsidRPr="0003080A">
        <w:rPr>
          <w:rFonts w:eastAsiaTheme="minorEastAsia"/>
          <w:noProof/>
          <w:sz w:val="22"/>
          <w:lang w:val="en-US" w:eastAsia="fr-FR"/>
        </w:rPr>
        <w:tab/>
      </w:r>
      <w:r>
        <w:rPr>
          <w:noProof/>
        </w:rPr>
        <w:t>What is silica?</w:t>
      </w:r>
      <w:r>
        <w:rPr>
          <w:noProof/>
        </w:rPr>
        <w:tab/>
      </w:r>
      <w:r>
        <w:rPr>
          <w:noProof/>
        </w:rPr>
        <w:fldChar w:fldCharType="begin"/>
      </w:r>
      <w:r>
        <w:rPr>
          <w:noProof/>
        </w:rPr>
        <w:instrText xml:space="preserve"> PAGEREF _Toc478640555 \h </w:instrText>
      </w:r>
      <w:r>
        <w:rPr>
          <w:noProof/>
        </w:rPr>
      </w:r>
      <w:r>
        <w:rPr>
          <w:noProof/>
        </w:rPr>
        <w:fldChar w:fldCharType="separate"/>
      </w:r>
      <w:r w:rsidR="009C7BC6">
        <w:rPr>
          <w:noProof/>
        </w:rPr>
        <w:t>25</w:t>
      </w:r>
      <w:r>
        <w:rPr>
          <w:noProof/>
        </w:rPr>
        <w:fldChar w:fldCharType="end"/>
      </w:r>
    </w:p>
    <w:p w14:paraId="62E7A3CE" w14:textId="315195CC"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6.2.2.</w:t>
      </w:r>
      <w:r w:rsidRPr="0003080A">
        <w:rPr>
          <w:rFonts w:eastAsiaTheme="minorEastAsia"/>
          <w:noProof/>
          <w:sz w:val="22"/>
          <w:lang w:val="en-US" w:eastAsia="fr-FR"/>
        </w:rPr>
        <w:tab/>
      </w:r>
      <w:r>
        <w:rPr>
          <w:noProof/>
        </w:rPr>
        <w:t>Risk of Exposure</w:t>
      </w:r>
      <w:r>
        <w:rPr>
          <w:noProof/>
        </w:rPr>
        <w:tab/>
      </w:r>
      <w:r>
        <w:rPr>
          <w:noProof/>
        </w:rPr>
        <w:fldChar w:fldCharType="begin"/>
      </w:r>
      <w:r>
        <w:rPr>
          <w:noProof/>
        </w:rPr>
        <w:instrText xml:space="preserve"> PAGEREF _Toc478640556 \h </w:instrText>
      </w:r>
      <w:r>
        <w:rPr>
          <w:noProof/>
        </w:rPr>
      </w:r>
      <w:r>
        <w:rPr>
          <w:noProof/>
        </w:rPr>
        <w:fldChar w:fldCharType="separate"/>
      </w:r>
      <w:r w:rsidR="009C7BC6">
        <w:rPr>
          <w:noProof/>
        </w:rPr>
        <w:t>25</w:t>
      </w:r>
      <w:r>
        <w:rPr>
          <w:noProof/>
        </w:rPr>
        <w:fldChar w:fldCharType="end"/>
      </w:r>
    </w:p>
    <w:p w14:paraId="6B840D58" w14:textId="0816986A"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6.2.3.</w:t>
      </w:r>
      <w:r w:rsidRPr="0003080A">
        <w:rPr>
          <w:rFonts w:eastAsiaTheme="minorEastAsia"/>
          <w:noProof/>
          <w:sz w:val="22"/>
          <w:lang w:val="en-US" w:eastAsia="fr-FR"/>
        </w:rPr>
        <w:tab/>
      </w:r>
      <w:r>
        <w:rPr>
          <w:noProof/>
        </w:rPr>
        <w:t>Health Effects</w:t>
      </w:r>
      <w:r>
        <w:rPr>
          <w:noProof/>
        </w:rPr>
        <w:tab/>
      </w:r>
      <w:r>
        <w:rPr>
          <w:noProof/>
        </w:rPr>
        <w:fldChar w:fldCharType="begin"/>
      </w:r>
      <w:r>
        <w:rPr>
          <w:noProof/>
        </w:rPr>
        <w:instrText xml:space="preserve"> PAGEREF _Toc478640557 \h </w:instrText>
      </w:r>
      <w:r>
        <w:rPr>
          <w:noProof/>
        </w:rPr>
      </w:r>
      <w:r>
        <w:rPr>
          <w:noProof/>
        </w:rPr>
        <w:fldChar w:fldCharType="separate"/>
      </w:r>
      <w:r w:rsidR="009C7BC6">
        <w:rPr>
          <w:noProof/>
        </w:rPr>
        <w:t>25</w:t>
      </w:r>
      <w:r>
        <w:rPr>
          <w:noProof/>
        </w:rPr>
        <w:fldChar w:fldCharType="end"/>
      </w:r>
    </w:p>
    <w:p w14:paraId="4400DE4E" w14:textId="22603174"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6.2.4.</w:t>
      </w:r>
      <w:r w:rsidRPr="0003080A">
        <w:rPr>
          <w:rFonts w:eastAsiaTheme="minorEastAsia"/>
          <w:noProof/>
          <w:sz w:val="22"/>
          <w:lang w:val="en-US" w:eastAsia="fr-FR"/>
        </w:rPr>
        <w:tab/>
      </w:r>
      <w:r>
        <w:rPr>
          <w:noProof/>
        </w:rPr>
        <w:t>Regulations</w:t>
      </w:r>
      <w:r>
        <w:rPr>
          <w:noProof/>
        </w:rPr>
        <w:tab/>
      </w:r>
      <w:r>
        <w:rPr>
          <w:noProof/>
        </w:rPr>
        <w:fldChar w:fldCharType="begin"/>
      </w:r>
      <w:r>
        <w:rPr>
          <w:noProof/>
        </w:rPr>
        <w:instrText xml:space="preserve"> PAGEREF _Toc478640558 \h </w:instrText>
      </w:r>
      <w:r>
        <w:rPr>
          <w:noProof/>
        </w:rPr>
      </w:r>
      <w:r>
        <w:rPr>
          <w:noProof/>
        </w:rPr>
        <w:fldChar w:fldCharType="separate"/>
      </w:r>
      <w:r w:rsidR="009C7BC6">
        <w:rPr>
          <w:noProof/>
        </w:rPr>
        <w:t>25</w:t>
      </w:r>
      <w:r>
        <w:rPr>
          <w:noProof/>
        </w:rPr>
        <w:fldChar w:fldCharType="end"/>
      </w:r>
    </w:p>
    <w:p w14:paraId="705D418E" w14:textId="00C34C7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6.2.5.</w:t>
      </w:r>
      <w:r w:rsidRPr="0003080A">
        <w:rPr>
          <w:rFonts w:eastAsiaTheme="minorEastAsia"/>
          <w:noProof/>
          <w:sz w:val="22"/>
          <w:lang w:val="en-US" w:eastAsia="fr-FR"/>
        </w:rPr>
        <w:tab/>
      </w:r>
      <w:r>
        <w:rPr>
          <w:noProof/>
        </w:rPr>
        <w:t>Risk prevention</w:t>
      </w:r>
      <w:r>
        <w:rPr>
          <w:noProof/>
        </w:rPr>
        <w:tab/>
      </w:r>
      <w:r>
        <w:rPr>
          <w:noProof/>
        </w:rPr>
        <w:fldChar w:fldCharType="begin"/>
      </w:r>
      <w:r>
        <w:rPr>
          <w:noProof/>
        </w:rPr>
        <w:instrText xml:space="preserve"> PAGEREF _Toc478640559 \h </w:instrText>
      </w:r>
      <w:r>
        <w:rPr>
          <w:noProof/>
        </w:rPr>
      </w:r>
      <w:r>
        <w:rPr>
          <w:noProof/>
        </w:rPr>
        <w:fldChar w:fldCharType="separate"/>
      </w:r>
      <w:r w:rsidR="009C7BC6">
        <w:rPr>
          <w:noProof/>
        </w:rPr>
        <w:t>25</w:t>
      </w:r>
      <w:r>
        <w:rPr>
          <w:noProof/>
        </w:rPr>
        <w:fldChar w:fldCharType="end"/>
      </w:r>
    </w:p>
    <w:p w14:paraId="44A8E204" w14:textId="6DF82EA4" w:rsidR="0003080A" w:rsidRPr="0003080A" w:rsidRDefault="0003080A">
      <w:pPr>
        <w:pStyle w:val="TOC2"/>
        <w:rPr>
          <w:rFonts w:eastAsiaTheme="minorEastAsia"/>
          <w:color w:val="auto"/>
          <w:lang w:val="en-US" w:eastAsia="fr-FR"/>
        </w:rPr>
      </w:pPr>
      <w:r w:rsidRPr="005A05C3">
        <w:t>6.3.</w:t>
      </w:r>
      <w:r w:rsidRPr="0003080A">
        <w:rPr>
          <w:rFonts w:eastAsiaTheme="minorEastAsia"/>
          <w:color w:val="auto"/>
          <w:lang w:val="en-US" w:eastAsia="fr-FR"/>
        </w:rPr>
        <w:tab/>
      </w:r>
      <w:r>
        <w:t>Lead Based Paints</w:t>
      </w:r>
      <w:r>
        <w:tab/>
      </w:r>
      <w:r>
        <w:fldChar w:fldCharType="begin"/>
      </w:r>
      <w:r>
        <w:instrText xml:space="preserve"> PAGEREF _Toc478640560 \h </w:instrText>
      </w:r>
      <w:r>
        <w:fldChar w:fldCharType="separate"/>
      </w:r>
      <w:r w:rsidR="009C7BC6">
        <w:t>26</w:t>
      </w:r>
      <w:r>
        <w:fldChar w:fldCharType="end"/>
      </w:r>
    </w:p>
    <w:p w14:paraId="1DF38FFE" w14:textId="6B36C049"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6.3.1.</w:t>
      </w:r>
      <w:r w:rsidRPr="0003080A">
        <w:rPr>
          <w:rFonts w:eastAsiaTheme="minorEastAsia"/>
          <w:noProof/>
          <w:sz w:val="22"/>
          <w:lang w:val="en-US" w:eastAsia="fr-FR"/>
        </w:rPr>
        <w:tab/>
      </w:r>
      <w:r>
        <w:rPr>
          <w:noProof/>
        </w:rPr>
        <w:t>What is lead?</w:t>
      </w:r>
      <w:r>
        <w:rPr>
          <w:noProof/>
        </w:rPr>
        <w:tab/>
      </w:r>
      <w:r>
        <w:rPr>
          <w:noProof/>
        </w:rPr>
        <w:fldChar w:fldCharType="begin"/>
      </w:r>
      <w:r>
        <w:rPr>
          <w:noProof/>
        </w:rPr>
        <w:instrText xml:space="preserve"> PAGEREF _Toc478640561 \h </w:instrText>
      </w:r>
      <w:r>
        <w:rPr>
          <w:noProof/>
        </w:rPr>
      </w:r>
      <w:r>
        <w:rPr>
          <w:noProof/>
        </w:rPr>
        <w:fldChar w:fldCharType="separate"/>
      </w:r>
      <w:r w:rsidR="009C7BC6">
        <w:rPr>
          <w:noProof/>
        </w:rPr>
        <w:t>26</w:t>
      </w:r>
      <w:r>
        <w:rPr>
          <w:noProof/>
        </w:rPr>
        <w:fldChar w:fldCharType="end"/>
      </w:r>
    </w:p>
    <w:p w14:paraId="23E7C344" w14:textId="58ECE9C0"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6.3.2.</w:t>
      </w:r>
      <w:r w:rsidRPr="0003080A">
        <w:rPr>
          <w:rFonts w:eastAsiaTheme="minorEastAsia"/>
          <w:noProof/>
          <w:sz w:val="22"/>
          <w:lang w:val="en-US" w:eastAsia="fr-FR"/>
        </w:rPr>
        <w:tab/>
      </w:r>
      <w:r>
        <w:rPr>
          <w:noProof/>
        </w:rPr>
        <w:t>Risk of exposure</w:t>
      </w:r>
      <w:r>
        <w:rPr>
          <w:noProof/>
        </w:rPr>
        <w:tab/>
      </w:r>
      <w:r>
        <w:rPr>
          <w:noProof/>
        </w:rPr>
        <w:fldChar w:fldCharType="begin"/>
      </w:r>
      <w:r>
        <w:rPr>
          <w:noProof/>
        </w:rPr>
        <w:instrText xml:space="preserve"> PAGEREF _Toc478640562 \h </w:instrText>
      </w:r>
      <w:r>
        <w:rPr>
          <w:noProof/>
        </w:rPr>
      </w:r>
      <w:r>
        <w:rPr>
          <w:noProof/>
        </w:rPr>
        <w:fldChar w:fldCharType="separate"/>
      </w:r>
      <w:r w:rsidR="009C7BC6">
        <w:rPr>
          <w:noProof/>
        </w:rPr>
        <w:t>26</w:t>
      </w:r>
      <w:r>
        <w:rPr>
          <w:noProof/>
        </w:rPr>
        <w:fldChar w:fldCharType="end"/>
      </w:r>
    </w:p>
    <w:p w14:paraId="0D3ABFD4" w14:textId="39DB2FE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6.3.3.</w:t>
      </w:r>
      <w:r w:rsidRPr="0003080A">
        <w:rPr>
          <w:rFonts w:eastAsiaTheme="minorEastAsia"/>
          <w:noProof/>
          <w:sz w:val="22"/>
          <w:lang w:val="en-US" w:eastAsia="fr-FR"/>
        </w:rPr>
        <w:tab/>
      </w:r>
      <w:r>
        <w:rPr>
          <w:noProof/>
        </w:rPr>
        <w:t>Health Effects</w:t>
      </w:r>
      <w:r>
        <w:rPr>
          <w:noProof/>
        </w:rPr>
        <w:tab/>
      </w:r>
      <w:r>
        <w:rPr>
          <w:noProof/>
        </w:rPr>
        <w:fldChar w:fldCharType="begin"/>
      </w:r>
      <w:r>
        <w:rPr>
          <w:noProof/>
        </w:rPr>
        <w:instrText xml:space="preserve"> PAGEREF _Toc478640563 \h </w:instrText>
      </w:r>
      <w:r>
        <w:rPr>
          <w:noProof/>
        </w:rPr>
      </w:r>
      <w:r>
        <w:rPr>
          <w:noProof/>
        </w:rPr>
        <w:fldChar w:fldCharType="separate"/>
      </w:r>
      <w:r w:rsidR="009C7BC6">
        <w:rPr>
          <w:noProof/>
        </w:rPr>
        <w:t>26</w:t>
      </w:r>
      <w:r>
        <w:rPr>
          <w:noProof/>
        </w:rPr>
        <w:fldChar w:fldCharType="end"/>
      </w:r>
    </w:p>
    <w:p w14:paraId="21DDDD5E" w14:textId="4C745E08"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6.3.4.</w:t>
      </w:r>
      <w:r w:rsidRPr="0003080A">
        <w:rPr>
          <w:rFonts w:eastAsiaTheme="minorEastAsia"/>
          <w:noProof/>
          <w:sz w:val="22"/>
          <w:lang w:val="en-US" w:eastAsia="fr-FR"/>
        </w:rPr>
        <w:tab/>
      </w:r>
      <w:r>
        <w:rPr>
          <w:noProof/>
        </w:rPr>
        <w:t>Regulations</w:t>
      </w:r>
      <w:r>
        <w:rPr>
          <w:noProof/>
        </w:rPr>
        <w:tab/>
      </w:r>
      <w:r>
        <w:rPr>
          <w:noProof/>
        </w:rPr>
        <w:fldChar w:fldCharType="begin"/>
      </w:r>
      <w:r>
        <w:rPr>
          <w:noProof/>
        </w:rPr>
        <w:instrText xml:space="preserve"> PAGEREF _Toc478640564 \h </w:instrText>
      </w:r>
      <w:r>
        <w:rPr>
          <w:noProof/>
        </w:rPr>
      </w:r>
      <w:r>
        <w:rPr>
          <w:noProof/>
        </w:rPr>
        <w:fldChar w:fldCharType="separate"/>
      </w:r>
      <w:r w:rsidR="009C7BC6">
        <w:rPr>
          <w:noProof/>
        </w:rPr>
        <w:t>26</w:t>
      </w:r>
      <w:r>
        <w:rPr>
          <w:noProof/>
        </w:rPr>
        <w:fldChar w:fldCharType="end"/>
      </w:r>
    </w:p>
    <w:p w14:paraId="57821F36" w14:textId="1B14156D"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6.3.5.</w:t>
      </w:r>
      <w:r w:rsidRPr="0003080A">
        <w:rPr>
          <w:rFonts w:eastAsiaTheme="minorEastAsia"/>
          <w:noProof/>
          <w:sz w:val="22"/>
          <w:lang w:val="en-US" w:eastAsia="fr-FR"/>
        </w:rPr>
        <w:tab/>
      </w:r>
      <w:r>
        <w:rPr>
          <w:noProof/>
        </w:rPr>
        <w:t>Risk prevention</w:t>
      </w:r>
      <w:r>
        <w:rPr>
          <w:noProof/>
        </w:rPr>
        <w:tab/>
      </w:r>
      <w:r>
        <w:rPr>
          <w:noProof/>
        </w:rPr>
        <w:fldChar w:fldCharType="begin"/>
      </w:r>
      <w:r>
        <w:rPr>
          <w:noProof/>
        </w:rPr>
        <w:instrText xml:space="preserve"> PAGEREF _Toc478640565 \h </w:instrText>
      </w:r>
      <w:r>
        <w:rPr>
          <w:noProof/>
        </w:rPr>
      </w:r>
      <w:r>
        <w:rPr>
          <w:noProof/>
        </w:rPr>
        <w:fldChar w:fldCharType="separate"/>
      </w:r>
      <w:r w:rsidR="009C7BC6">
        <w:rPr>
          <w:noProof/>
        </w:rPr>
        <w:t>26</w:t>
      </w:r>
      <w:r>
        <w:rPr>
          <w:noProof/>
        </w:rPr>
        <w:fldChar w:fldCharType="end"/>
      </w:r>
    </w:p>
    <w:p w14:paraId="35F44012" w14:textId="09679C57" w:rsidR="0003080A" w:rsidRPr="0003080A" w:rsidRDefault="0003080A">
      <w:pPr>
        <w:pStyle w:val="TOC2"/>
        <w:rPr>
          <w:rFonts w:eastAsiaTheme="minorEastAsia"/>
          <w:color w:val="auto"/>
          <w:lang w:val="en-US" w:eastAsia="fr-FR"/>
        </w:rPr>
      </w:pPr>
      <w:r w:rsidRPr="005A05C3">
        <w:t>6.4.</w:t>
      </w:r>
      <w:r w:rsidRPr="0003080A">
        <w:rPr>
          <w:rFonts w:eastAsiaTheme="minorEastAsia"/>
          <w:color w:val="auto"/>
          <w:lang w:val="en-US" w:eastAsia="fr-FR"/>
        </w:rPr>
        <w:tab/>
      </w:r>
      <w:r>
        <w:t>Mercury</w:t>
      </w:r>
      <w:r>
        <w:tab/>
      </w:r>
      <w:r>
        <w:fldChar w:fldCharType="begin"/>
      </w:r>
      <w:r>
        <w:instrText xml:space="preserve"> PAGEREF _Toc478640566 \h </w:instrText>
      </w:r>
      <w:r>
        <w:fldChar w:fldCharType="separate"/>
      </w:r>
      <w:r w:rsidR="009C7BC6">
        <w:t>27</w:t>
      </w:r>
      <w:r>
        <w:fldChar w:fldCharType="end"/>
      </w:r>
    </w:p>
    <w:p w14:paraId="764ACA21" w14:textId="098A217A"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6.4.1.</w:t>
      </w:r>
      <w:r w:rsidRPr="0003080A">
        <w:rPr>
          <w:rFonts w:eastAsiaTheme="minorEastAsia"/>
          <w:noProof/>
          <w:sz w:val="22"/>
          <w:lang w:val="en-US" w:eastAsia="fr-FR"/>
        </w:rPr>
        <w:tab/>
      </w:r>
      <w:r>
        <w:rPr>
          <w:noProof/>
        </w:rPr>
        <w:t>What is mercury?</w:t>
      </w:r>
      <w:r>
        <w:rPr>
          <w:noProof/>
        </w:rPr>
        <w:tab/>
      </w:r>
      <w:r>
        <w:rPr>
          <w:noProof/>
        </w:rPr>
        <w:fldChar w:fldCharType="begin"/>
      </w:r>
      <w:r>
        <w:rPr>
          <w:noProof/>
        </w:rPr>
        <w:instrText xml:space="preserve"> PAGEREF _Toc478640567 \h </w:instrText>
      </w:r>
      <w:r>
        <w:rPr>
          <w:noProof/>
        </w:rPr>
      </w:r>
      <w:r>
        <w:rPr>
          <w:noProof/>
        </w:rPr>
        <w:fldChar w:fldCharType="separate"/>
      </w:r>
      <w:r w:rsidR="009C7BC6">
        <w:rPr>
          <w:noProof/>
        </w:rPr>
        <w:t>27</w:t>
      </w:r>
      <w:r>
        <w:rPr>
          <w:noProof/>
        </w:rPr>
        <w:fldChar w:fldCharType="end"/>
      </w:r>
    </w:p>
    <w:p w14:paraId="2E393ACB" w14:textId="272328E7"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6.4.2.</w:t>
      </w:r>
      <w:r w:rsidRPr="0003080A">
        <w:rPr>
          <w:rFonts w:eastAsiaTheme="minorEastAsia"/>
          <w:noProof/>
          <w:sz w:val="22"/>
          <w:lang w:val="en-US" w:eastAsia="fr-FR"/>
        </w:rPr>
        <w:tab/>
      </w:r>
      <w:r>
        <w:rPr>
          <w:noProof/>
        </w:rPr>
        <w:t>Risk of exposure</w:t>
      </w:r>
      <w:r>
        <w:rPr>
          <w:noProof/>
        </w:rPr>
        <w:tab/>
      </w:r>
      <w:r>
        <w:rPr>
          <w:noProof/>
        </w:rPr>
        <w:fldChar w:fldCharType="begin"/>
      </w:r>
      <w:r>
        <w:rPr>
          <w:noProof/>
        </w:rPr>
        <w:instrText xml:space="preserve"> PAGEREF _Toc478640568 \h </w:instrText>
      </w:r>
      <w:r>
        <w:rPr>
          <w:noProof/>
        </w:rPr>
      </w:r>
      <w:r>
        <w:rPr>
          <w:noProof/>
        </w:rPr>
        <w:fldChar w:fldCharType="separate"/>
      </w:r>
      <w:r w:rsidR="009C7BC6">
        <w:rPr>
          <w:noProof/>
        </w:rPr>
        <w:t>27</w:t>
      </w:r>
      <w:r>
        <w:rPr>
          <w:noProof/>
        </w:rPr>
        <w:fldChar w:fldCharType="end"/>
      </w:r>
    </w:p>
    <w:p w14:paraId="64913950" w14:textId="0A353531"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6.4.3.</w:t>
      </w:r>
      <w:r w:rsidRPr="0003080A">
        <w:rPr>
          <w:rFonts w:eastAsiaTheme="minorEastAsia"/>
          <w:noProof/>
          <w:sz w:val="22"/>
          <w:lang w:val="en-US" w:eastAsia="fr-FR"/>
        </w:rPr>
        <w:tab/>
      </w:r>
      <w:r>
        <w:rPr>
          <w:noProof/>
        </w:rPr>
        <w:t>Health Effects</w:t>
      </w:r>
      <w:r>
        <w:rPr>
          <w:noProof/>
        </w:rPr>
        <w:tab/>
      </w:r>
      <w:r>
        <w:rPr>
          <w:noProof/>
        </w:rPr>
        <w:fldChar w:fldCharType="begin"/>
      </w:r>
      <w:r>
        <w:rPr>
          <w:noProof/>
        </w:rPr>
        <w:instrText xml:space="preserve"> PAGEREF _Toc478640569 \h </w:instrText>
      </w:r>
      <w:r>
        <w:rPr>
          <w:noProof/>
        </w:rPr>
      </w:r>
      <w:r>
        <w:rPr>
          <w:noProof/>
        </w:rPr>
        <w:fldChar w:fldCharType="separate"/>
      </w:r>
      <w:r w:rsidR="009C7BC6">
        <w:rPr>
          <w:noProof/>
        </w:rPr>
        <w:t>27</w:t>
      </w:r>
      <w:r>
        <w:rPr>
          <w:noProof/>
        </w:rPr>
        <w:fldChar w:fldCharType="end"/>
      </w:r>
    </w:p>
    <w:p w14:paraId="32509B6A" w14:textId="433C4234"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6.4.4.</w:t>
      </w:r>
      <w:r w:rsidRPr="0003080A">
        <w:rPr>
          <w:rFonts w:eastAsiaTheme="minorEastAsia"/>
          <w:noProof/>
          <w:sz w:val="22"/>
          <w:lang w:val="en-US" w:eastAsia="fr-FR"/>
        </w:rPr>
        <w:tab/>
      </w:r>
      <w:r>
        <w:rPr>
          <w:noProof/>
        </w:rPr>
        <w:t>Regulations</w:t>
      </w:r>
      <w:r>
        <w:rPr>
          <w:noProof/>
        </w:rPr>
        <w:tab/>
      </w:r>
      <w:r>
        <w:rPr>
          <w:noProof/>
        </w:rPr>
        <w:fldChar w:fldCharType="begin"/>
      </w:r>
      <w:r>
        <w:rPr>
          <w:noProof/>
        </w:rPr>
        <w:instrText xml:space="preserve"> PAGEREF _Toc478640570 \h </w:instrText>
      </w:r>
      <w:r>
        <w:rPr>
          <w:noProof/>
        </w:rPr>
      </w:r>
      <w:r>
        <w:rPr>
          <w:noProof/>
        </w:rPr>
        <w:fldChar w:fldCharType="separate"/>
      </w:r>
      <w:r w:rsidR="009C7BC6">
        <w:rPr>
          <w:noProof/>
        </w:rPr>
        <w:t>27</w:t>
      </w:r>
      <w:r>
        <w:rPr>
          <w:noProof/>
        </w:rPr>
        <w:fldChar w:fldCharType="end"/>
      </w:r>
    </w:p>
    <w:p w14:paraId="5966F3D1" w14:textId="08D628EB"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6.4.5.</w:t>
      </w:r>
      <w:r w:rsidRPr="0003080A">
        <w:rPr>
          <w:rFonts w:eastAsiaTheme="minorEastAsia"/>
          <w:noProof/>
          <w:sz w:val="22"/>
          <w:lang w:val="en-US" w:eastAsia="fr-FR"/>
        </w:rPr>
        <w:tab/>
      </w:r>
      <w:r>
        <w:rPr>
          <w:noProof/>
        </w:rPr>
        <w:t>Risk prevention</w:t>
      </w:r>
      <w:r>
        <w:rPr>
          <w:noProof/>
        </w:rPr>
        <w:tab/>
      </w:r>
      <w:r>
        <w:rPr>
          <w:noProof/>
        </w:rPr>
        <w:fldChar w:fldCharType="begin"/>
      </w:r>
      <w:r>
        <w:rPr>
          <w:noProof/>
        </w:rPr>
        <w:instrText xml:space="preserve"> PAGEREF _Toc478640571 \h </w:instrText>
      </w:r>
      <w:r>
        <w:rPr>
          <w:noProof/>
        </w:rPr>
      </w:r>
      <w:r>
        <w:rPr>
          <w:noProof/>
        </w:rPr>
        <w:fldChar w:fldCharType="separate"/>
      </w:r>
      <w:r w:rsidR="009C7BC6">
        <w:rPr>
          <w:noProof/>
        </w:rPr>
        <w:t>27</w:t>
      </w:r>
      <w:r>
        <w:rPr>
          <w:noProof/>
        </w:rPr>
        <w:fldChar w:fldCharType="end"/>
      </w:r>
    </w:p>
    <w:p w14:paraId="5DA48F9C" w14:textId="7ADF4D6F" w:rsidR="0003080A" w:rsidRPr="0003080A" w:rsidRDefault="0003080A">
      <w:pPr>
        <w:pStyle w:val="TOC1"/>
        <w:rPr>
          <w:rFonts w:eastAsiaTheme="minorEastAsia"/>
          <w:b w:val="0"/>
          <w:color w:val="auto"/>
          <w:lang w:val="en-US" w:eastAsia="fr-FR"/>
        </w:rPr>
      </w:pPr>
      <w:r w:rsidRPr="005A05C3">
        <w:t>7.</w:t>
      </w:r>
      <w:r w:rsidRPr="0003080A">
        <w:rPr>
          <w:rFonts w:eastAsiaTheme="minorEastAsia"/>
          <w:b w:val="0"/>
          <w:color w:val="auto"/>
          <w:lang w:val="en-US" w:eastAsia="fr-FR"/>
        </w:rPr>
        <w:tab/>
      </w:r>
      <w:r>
        <w:t>BUILDING ENVIRONMENT MANAGEMENT</w:t>
      </w:r>
      <w:r>
        <w:tab/>
      </w:r>
      <w:r>
        <w:fldChar w:fldCharType="begin"/>
      </w:r>
      <w:r>
        <w:instrText xml:space="preserve"> PAGEREF _Toc478640572 \h </w:instrText>
      </w:r>
      <w:r>
        <w:fldChar w:fldCharType="separate"/>
      </w:r>
      <w:r w:rsidR="009C7BC6">
        <w:t>27</w:t>
      </w:r>
      <w:r>
        <w:fldChar w:fldCharType="end"/>
      </w:r>
    </w:p>
    <w:p w14:paraId="0D264917" w14:textId="2190ADA4" w:rsidR="0003080A" w:rsidRPr="0003080A" w:rsidRDefault="0003080A">
      <w:pPr>
        <w:pStyle w:val="TOC2"/>
        <w:rPr>
          <w:rFonts w:eastAsiaTheme="minorEastAsia"/>
          <w:color w:val="auto"/>
          <w:lang w:val="en-US" w:eastAsia="fr-FR"/>
        </w:rPr>
      </w:pPr>
      <w:r w:rsidRPr="005A05C3">
        <w:t>7.1.</w:t>
      </w:r>
      <w:r w:rsidRPr="0003080A">
        <w:rPr>
          <w:rFonts w:eastAsiaTheme="minorEastAsia"/>
          <w:color w:val="auto"/>
          <w:lang w:val="en-US" w:eastAsia="fr-FR"/>
        </w:rPr>
        <w:tab/>
      </w:r>
      <w:r>
        <w:t>Introduction</w:t>
      </w:r>
      <w:r>
        <w:tab/>
      </w:r>
      <w:r>
        <w:fldChar w:fldCharType="begin"/>
      </w:r>
      <w:r>
        <w:instrText xml:space="preserve"> PAGEREF _Toc478640573 \h </w:instrText>
      </w:r>
      <w:r>
        <w:fldChar w:fldCharType="separate"/>
      </w:r>
      <w:r w:rsidR="009C7BC6">
        <w:t>27</w:t>
      </w:r>
      <w:r>
        <w:fldChar w:fldCharType="end"/>
      </w:r>
    </w:p>
    <w:p w14:paraId="10CE9CAC" w14:textId="3D6BEB25" w:rsidR="0003080A" w:rsidRPr="0003080A" w:rsidRDefault="0003080A">
      <w:pPr>
        <w:pStyle w:val="TOC2"/>
        <w:rPr>
          <w:rFonts w:eastAsiaTheme="minorEastAsia"/>
          <w:color w:val="auto"/>
          <w:lang w:val="en-US" w:eastAsia="fr-FR"/>
        </w:rPr>
      </w:pPr>
      <w:r w:rsidRPr="005A05C3">
        <w:t>7.2.</w:t>
      </w:r>
      <w:r w:rsidRPr="0003080A">
        <w:rPr>
          <w:rFonts w:eastAsiaTheme="minorEastAsia"/>
          <w:color w:val="auto"/>
          <w:lang w:val="en-US" w:eastAsia="fr-FR"/>
        </w:rPr>
        <w:tab/>
      </w:r>
      <w:r>
        <w:t>ATMOSPHERIC HUMIDITY AND CONDENSATION: CHARACTERISTICS AND CONTROLS</w:t>
      </w:r>
      <w:r>
        <w:tab/>
      </w:r>
      <w:r>
        <w:fldChar w:fldCharType="begin"/>
      </w:r>
      <w:r>
        <w:instrText xml:space="preserve"> PAGEREF _Toc478640574 \h </w:instrText>
      </w:r>
      <w:r>
        <w:fldChar w:fldCharType="separate"/>
      </w:r>
      <w:r w:rsidR="009C7BC6">
        <w:t>29</w:t>
      </w:r>
      <w:r>
        <w:fldChar w:fldCharType="end"/>
      </w:r>
    </w:p>
    <w:p w14:paraId="615D377E" w14:textId="68C7DB43"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7.2.1.</w:t>
      </w:r>
      <w:r w:rsidRPr="0003080A">
        <w:rPr>
          <w:rFonts w:eastAsiaTheme="minorEastAsia"/>
          <w:noProof/>
          <w:sz w:val="22"/>
          <w:lang w:val="en-US" w:eastAsia="fr-FR"/>
        </w:rPr>
        <w:tab/>
      </w:r>
      <w:r>
        <w:rPr>
          <w:noProof/>
        </w:rPr>
        <w:t>Behaviour of Water Vapour in Air</w:t>
      </w:r>
      <w:r>
        <w:rPr>
          <w:noProof/>
        </w:rPr>
        <w:tab/>
      </w:r>
      <w:r>
        <w:rPr>
          <w:noProof/>
        </w:rPr>
        <w:fldChar w:fldCharType="begin"/>
      </w:r>
      <w:r>
        <w:rPr>
          <w:noProof/>
        </w:rPr>
        <w:instrText xml:space="preserve"> PAGEREF _Toc478640575 \h </w:instrText>
      </w:r>
      <w:r>
        <w:rPr>
          <w:noProof/>
        </w:rPr>
      </w:r>
      <w:r>
        <w:rPr>
          <w:noProof/>
        </w:rPr>
        <w:fldChar w:fldCharType="separate"/>
      </w:r>
      <w:r w:rsidR="009C7BC6">
        <w:rPr>
          <w:noProof/>
        </w:rPr>
        <w:t>29</w:t>
      </w:r>
      <w:r>
        <w:rPr>
          <w:noProof/>
        </w:rPr>
        <w:fldChar w:fldCharType="end"/>
      </w:r>
    </w:p>
    <w:p w14:paraId="5026C1C7" w14:textId="1412011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7.2.2.</w:t>
      </w:r>
      <w:r w:rsidRPr="0003080A">
        <w:rPr>
          <w:rFonts w:eastAsiaTheme="minorEastAsia"/>
          <w:noProof/>
          <w:sz w:val="22"/>
          <w:lang w:val="en-US" w:eastAsia="fr-FR"/>
        </w:rPr>
        <w:tab/>
      </w:r>
      <w:r>
        <w:rPr>
          <w:noProof/>
        </w:rPr>
        <w:t>Causes of Condensation</w:t>
      </w:r>
      <w:r>
        <w:rPr>
          <w:noProof/>
        </w:rPr>
        <w:tab/>
      </w:r>
      <w:r>
        <w:rPr>
          <w:noProof/>
        </w:rPr>
        <w:fldChar w:fldCharType="begin"/>
      </w:r>
      <w:r>
        <w:rPr>
          <w:noProof/>
        </w:rPr>
        <w:instrText xml:space="preserve"> PAGEREF _Toc478640576 \h </w:instrText>
      </w:r>
      <w:r>
        <w:rPr>
          <w:noProof/>
        </w:rPr>
      </w:r>
      <w:r>
        <w:rPr>
          <w:noProof/>
        </w:rPr>
        <w:fldChar w:fldCharType="separate"/>
      </w:r>
      <w:r w:rsidR="009C7BC6">
        <w:rPr>
          <w:noProof/>
        </w:rPr>
        <w:t>30</w:t>
      </w:r>
      <w:r>
        <w:rPr>
          <w:noProof/>
        </w:rPr>
        <w:fldChar w:fldCharType="end"/>
      </w:r>
    </w:p>
    <w:p w14:paraId="79E4C36F" w14:textId="4EFE69FD"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lastRenderedPageBreak/>
        <w:t>7.2.3.</w:t>
      </w:r>
      <w:r w:rsidRPr="0003080A">
        <w:rPr>
          <w:rFonts w:eastAsiaTheme="minorEastAsia"/>
          <w:noProof/>
          <w:sz w:val="22"/>
          <w:lang w:val="en-US" w:eastAsia="fr-FR"/>
        </w:rPr>
        <w:tab/>
      </w:r>
      <w:r>
        <w:rPr>
          <w:noProof/>
        </w:rPr>
        <w:t>Effects of high relative humidity and Condensation</w:t>
      </w:r>
      <w:r>
        <w:rPr>
          <w:noProof/>
        </w:rPr>
        <w:tab/>
      </w:r>
      <w:r>
        <w:rPr>
          <w:noProof/>
        </w:rPr>
        <w:fldChar w:fldCharType="begin"/>
      </w:r>
      <w:r>
        <w:rPr>
          <w:noProof/>
        </w:rPr>
        <w:instrText xml:space="preserve"> PAGEREF _Toc478640577 \h </w:instrText>
      </w:r>
      <w:r>
        <w:rPr>
          <w:noProof/>
        </w:rPr>
      </w:r>
      <w:r>
        <w:rPr>
          <w:noProof/>
        </w:rPr>
        <w:fldChar w:fldCharType="separate"/>
      </w:r>
      <w:r w:rsidR="009C7BC6">
        <w:rPr>
          <w:noProof/>
        </w:rPr>
        <w:t>31</w:t>
      </w:r>
      <w:r>
        <w:rPr>
          <w:noProof/>
        </w:rPr>
        <w:fldChar w:fldCharType="end"/>
      </w:r>
    </w:p>
    <w:p w14:paraId="582A78DA" w14:textId="34FD28FE"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7.2.4.</w:t>
      </w:r>
      <w:r w:rsidRPr="0003080A">
        <w:rPr>
          <w:rFonts w:eastAsiaTheme="minorEastAsia"/>
          <w:noProof/>
          <w:sz w:val="22"/>
          <w:lang w:val="en-US" w:eastAsia="fr-FR"/>
        </w:rPr>
        <w:tab/>
      </w:r>
      <w:r>
        <w:rPr>
          <w:noProof/>
        </w:rPr>
        <w:t>Factors influencing building condition</w:t>
      </w:r>
      <w:r>
        <w:rPr>
          <w:noProof/>
        </w:rPr>
        <w:tab/>
      </w:r>
      <w:r>
        <w:rPr>
          <w:noProof/>
        </w:rPr>
        <w:fldChar w:fldCharType="begin"/>
      </w:r>
      <w:r>
        <w:rPr>
          <w:noProof/>
        </w:rPr>
        <w:instrText xml:space="preserve"> PAGEREF _Toc478640578 \h </w:instrText>
      </w:r>
      <w:r>
        <w:rPr>
          <w:noProof/>
        </w:rPr>
      </w:r>
      <w:r>
        <w:rPr>
          <w:noProof/>
        </w:rPr>
        <w:fldChar w:fldCharType="separate"/>
      </w:r>
      <w:r w:rsidR="009C7BC6">
        <w:rPr>
          <w:noProof/>
        </w:rPr>
        <w:t>31</w:t>
      </w:r>
      <w:r>
        <w:rPr>
          <w:noProof/>
        </w:rPr>
        <w:fldChar w:fldCharType="end"/>
      </w:r>
    </w:p>
    <w:p w14:paraId="706B2307" w14:textId="643C9858"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7.2.5.</w:t>
      </w:r>
      <w:r w:rsidRPr="0003080A">
        <w:rPr>
          <w:rFonts w:eastAsiaTheme="minorEastAsia"/>
          <w:noProof/>
          <w:sz w:val="22"/>
          <w:lang w:val="en-US" w:eastAsia="fr-FR"/>
        </w:rPr>
        <w:tab/>
      </w:r>
      <w:r>
        <w:rPr>
          <w:noProof/>
        </w:rPr>
        <w:t>Methods of building conditioning</w:t>
      </w:r>
      <w:r>
        <w:rPr>
          <w:noProof/>
        </w:rPr>
        <w:tab/>
      </w:r>
      <w:r>
        <w:rPr>
          <w:noProof/>
        </w:rPr>
        <w:fldChar w:fldCharType="begin"/>
      </w:r>
      <w:r>
        <w:rPr>
          <w:noProof/>
        </w:rPr>
        <w:instrText xml:space="preserve"> PAGEREF _Toc478640579 \h </w:instrText>
      </w:r>
      <w:r>
        <w:rPr>
          <w:noProof/>
        </w:rPr>
      </w:r>
      <w:r>
        <w:rPr>
          <w:noProof/>
        </w:rPr>
        <w:fldChar w:fldCharType="separate"/>
      </w:r>
      <w:r w:rsidR="009C7BC6">
        <w:rPr>
          <w:noProof/>
        </w:rPr>
        <w:t>31</w:t>
      </w:r>
      <w:r>
        <w:rPr>
          <w:noProof/>
        </w:rPr>
        <w:fldChar w:fldCharType="end"/>
      </w:r>
    </w:p>
    <w:p w14:paraId="592BA998" w14:textId="2B3AD76C" w:rsidR="0003080A" w:rsidRPr="0003080A" w:rsidRDefault="0003080A">
      <w:pPr>
        <w:pStyle w:val="TOC1"/>
        <w:rPr>
          <w:rFonts w:eastAsiaTheme="minorEastAsia"/>
          <w:b w:val="0"/>
          <w:color w:val="auto"/>
          <w:lang w:val="en-US" w:eastAsia="fr-FR"/>
        </w:rPr>
      </w:pPr>
      <w:r w:rsidRPr="005A05C3">
        <w:t>8.</w:t>
      </w:r>
      <w:r w:rsidRPr="0003080A">
        <w:rPr>
          <w:rFonts w:eastAsiaTheme="minorEastAsia"/>
          <w:b w:val="0"/>
          <w:color w:val="auto"/>
          <w:lang w:val="en-US" w:eastAsia="fr-FR"/>
        </w:rPr>
        <w:tab/>
      </w:r>
      <w:r>
        <w:t>OTHER PHYSICAL AND ENVIRONMENTAL EFFECTS</w:t>
      </w:r>
      <w:r>
        <w:tab/>
      </w:r>
      <w:r>
        <w:fldChar w:fldCharType="begin"/>
      </w:r>
      <w:r>
        <w:instrText xml:space="preserve"> PAGEREF _Toc478640580 \h </w:instrText>
      </w:r>
      <w:r>
        <w:fldChar w:fldCharType="separate"/>
      </w:r>
      <w:r w:rsidR="009C7BC6">
        <w:t>32</w:t>
      </w:r>
      <w:r>
        <w:fldChar w:fldCharType="end"/>
      </w:r>
    </w:p>
    <w:p w14:paraId="7B161557" w14:textId="0B2B2941" w:rsidR="0003080A" w:rsidRPr="0003080A" w:rsidRDefault="0003080A">
      <w:pPr>
        <w:pStyle w:val="TOC1"/>
        <w:rPr>
          <w:rFonts w:eastAsiaTheme="minorEastAsia"/>
          <w:b w:val="0"/>
          <w:color w:val="auto"/>
          <w:lang w:val="en-US" w:eastAsia="fr-FR"/>
        </w:rPr>
      </w:pPr>
      <w:r w:rsidRPr="005A05C3">
        <w:t>9.</w:t>
      </w:r>
      <w:r w:rsidRPr="0003080A">
        <w:rPr>
          <w:rFonts w:eastAsiaTheme="minorEastAsia"/>
          <w:b w:val="0"/>
          <w:color w:val="auto"/>
          <w:lang w:val="en-US" w:eastAsia="fr-FR"/>
        </w:rPr>
        <w:tab/>
      </w:r>
      <w:r>
        <w:t>CONTROL MECHANISMS - ENVIRONMENTAL CONTROLS – BUILDING CONDITIONING (</w:t>
      </w:r>
      <w:r w:rsidRPr="005A05C3">
        <w:rPr>
          <w:highlight w:val="yellow"/>
        </w:rPr>
        <w:t>EXISTING GUIDELINE 1076</w:t>
      </w:r>
      <w:r>
        <w:t>)</w:t>
      </w:r>
      <w:r>
        <w:tab/>
      </w:r>
      <w:r>
        <w:fldChar w:fldCharType="begin"/>
      </w:r>
      <w:r>
        <w:instrText xml:space="preserve"> PAGEREF _Toc478640581 \h </w:instrText>
      </w:r>
      <w:r>
        <w:fldChar w:fldCharType="separate"/>
      </w:r>
      <w:r w:rsidR="009C7BC6">
        <w:t>32</w:t>
      </w:r>
      <w:r>
        <w:fldChar w:fldCharType="end"/>
      </w:r>
    </w:p>
    <w:p w14:paraId="193DA4BE" w14:textId="02A96510" w:rsidR="0003080A" w:rsidRPr="0003080A" w:rsidRDefault="0003080A">
      <w:pPr>
        <w:pStyle w:val="TOC2"/>
        <w:rPr>
          <w:rFonts w:eastAsiaTheme="minorEastAsia"/>
          <w:color w:val="auto"/>
          <w:lang w:val="en-US" w:eastAsia="fr-FR"/>
        </w:rPr>
      </w:pPr>
      <w:r w:rsidRPr="005A05C3">
        <w:t>9.1.</w:t>
      </w:r>
      <w:r w:rsidRPr="0003080A">
        <w:rPr>
          <w:rFonts w:eastAsiaTheme="minorEastAsia"/>
          <w:color w:val="auto"/>
          <w:lang w:val="en-US" w:eastAsia="fr-FR"/>
        </w:rPr>
        <w:tab/>
      </w:r>
      <w:r>
        <w:t>Some Basic DO’S and DON’TS of Building Conditioning</w:t>
      </w:r>
      <w:r>
        <w:tab/>
      </w:r>
      <w:r>
        <w:fldChar w:fldCharType="begin"/>
      </w:r>
      <w:r>
        <w:instrText xml:space="preserve"> PAGEREF _Toc478640582 \h </w:instrText>
      </w:r>
      <w:r>
        <w:fldChar w:fldCharType="separate"/>
      </w:r>
      <w:r w:rsidR="009C7BC6">
        <w:t>33</w:t>
      </w:r>
      <w:r>
        <w:fldChar w:fldCharType="end"/>
      </w:r>
    </w:p>
    <w:p w14:paraId="6CE5C37E" w14:textId="2E6E0F79" w:rsidR="0003080A" w:rsidRPr="0003080A" w:rsidRDefault="0003080A">
      <w:pPr>
        <w:pStyle w:val="TOC2"/>
        <w:rPr>
          <w:rFonts w:eastAsiaTheme="minorEastAsia"/>
          <w:color w:val="auto"/>
          <w:lang w:val="en-US" w:eastAsia="fr-FR"/>
        </w:rPr>
      </w:pPr>
      <w:r w:rsidRPr="005A05C3">
        <w:t>9.2.</w:t>
      </w:r>
      <w:r w:rsidRPr="0003080A">
        <w:rPr>
          <w:rFonts w:eastAsiaTheme="minorEastAsia"/>
          <w:color w:val="auto"/>
          <w:lang w:val="en-US" w:eastAsia="fr-FR"/>
        </w:rPr>
        <w:tab/>
      </w:r>
      <w:r>
        <w:t>Physical and Environmental Effects</w:t>
      </w:r>
      <w:r>
        <w:tab/>
      </w:r>
      <w:r>
        <w:fldChar w:fldCharType="begin"/>
      </w:r>
      <w:r>
        <w:instrText xml:space="preserve"> PAGEREF _Toc478640583 \h </w:instrText>
      </w:r>
      <w:r>
        <w:fldChar w:fldCharType="separate"/>
      </w:r>
      <w:r w:rsidR="009C7BC6">
        <w:t>33</w:t>
      </w:r>
      <w:r>
        <w:fldChar w:fldCharType="end"/>
      </w:r>
    </w:p>
    <w:p w14:paraId="4589BB00" w14:textId="73458FA2" w:rsidR="0003080A" w:rsidRPr="0003080A" w:rsidRDefault="0003080A">
      <w:pPr>
        <w:pStyle w:val="TOC2"/>
        <w:rPr>
          <w:rFonts w:eastAsiaTheme="minorEastAsia"/>
          <w:color w:val="auto"/>
          <w:lang w:val="en-US" w:eastAsia="fr-FR"/>
        </w:rPr>
      </w:pPr>
      <w:r w:rsidRPr="005A05C3">
        <w:t>9.3.</w:t>
      </w:r>
      <w:r w:rsidRPr="0003080A">
        <w:rPr>
          <w:rFonts w:eastAsiaTheme="minorEastAsia"/>
          <w:color w:val="auto"/>
          <w:lang w:val="en-US" w:eastAsia="fr-FR"/>
        </w:rPr>
        <w:tab/>
      </w:r>
      <w:r>
        <w:t>Review of Effects</w:t>
      </w:r>
      <w:r>
        <w:tab/>
      </w:r>
      <w:r>
        <w:fldChar w:fldCharType="begin"/>
      </w:r>
      <w:r>
        <w:instrText xml:space="preserve"> PAGEREF _Toc478640584 \h </w:instrText>
      </w:r>
      <w:r>
        <w:fldChar w:fldCharType="separate"/>
      </w:r>
      <w:r w:rsidR="009C7BC6">
        <w:t>34</w:t>
      </w:r>
      <w:r>
        <w:fldChar w:fldCharType="end"/>
      </w:r>
    </w:p>
    <w:p w14:paraId="4FD7BD26" w14:textId="0E25D352"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9.3.1.</w:t>
      </w:r>
      <w:r w:rsidRPr="0003080A">
        <w:rPr>
          <w:rFonts w:eastAsiaTheme="minorEastAsia"/>
          <w:noProof/>
          <w:sz w:val="22"/>
          <w:lang w:val="en-US" w:eastAsia="fr-FR"/>
        </w:rPr>
        <w:tab/>
      </w:r>
      <w:r>
        <w:rPr>
          <w:noProof/>
        </w:rPr>
        <w:t>Organic Effects</w:t>
      </w:r>
      <w:r>
        <w:rPr>
          <w:noProof/>
        </w:rPr>
        <w:tab/>
      </w:r>
      <w:r>
        <w:rPr>
          <w:noProof/>
        </w:rPr>
        <w:fldChar w:fldCharType="begin"/>
      </w:r>
      <w:r>
        <w:rPr>
          <w:noProof/>
        </w:rPr>
        <w:instrText xml:space="preserve"> PAGEREF _Toc478640585 \h </w:instrText>
      </w:r>
      <w:r>
        <w:rPr>
          <w:noProof/>
        </w:rPr>
      </w:r>
      <w:r>
        <w:rPr>
          <w:noProof/>
        </w:rPr>
        <w:fldChar w:fldCharType="separate"/>
      </w:r>
      <w:r w:rsidR="009C7BC6">
        <w:rPr>
          <w:noProof/>
        </w:rPr>
        <w:t>34</w:t>
      </w:r>
      <w:r>
        <w:rPr>
          <w:noProof/>
        </w:rPr>
        <w:fldChar w:fldCharType="end"/>
      </w:r>
    </w:p>
    <w:p w14:paraId="228045F4" w14:textId="1F0A2CAE"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9.3.2.</w:t>
      </w:r>
      <w:r w:rsidRPr="0003080A">
        <w:rPr>
          <w:rFonts w:eastAsiaTheme="minorEastAsia"/>
          <w:noProof/>
          <w:sz w:val="22"/>
          <w:lang w:val="en-US" w:eastAsia="fr-FR"/>
        </w:rPr>
        <w:tab/>
      </w:r>
      <w:r>
        <w:rPr>
          <w:noProof/>
        </w:rPr>
        <w:t>Timber Work</w:t>
      </w:r>
      <w:r>
        <w:rPr>
          <w:noProof/>
        </w:rPr>
        <w:tab/>
      </w:r>
      <w:r>
        <w:rPr>
          <w:noProof/>
        </w:rPr>
        <w:fldChar w:fldCharType="begin"/>
      </w:r>
      <w:r>
        <w:rPr>
          <w:noProof/>
        </w:rPr>
        <w:instrText xml:space="preserve"> PAGEREF _Toc478640586 \h </w:instrText>
      </w:r>
      <w:r>
        <w:rPr>
          <w:noProof/>
        </w:rPr>
      </w:r>
      <w:r>
        <w:rPr>
          <w:noProof/>
        </w:rPr>
        <w:fldChar w:fldCharType="separate"/>
      </w:r>
      <w:r w:rsidR="009C7BC6">
        <w:rPr>
          <w:noProof/>
        </w:rPr>
        <w:t>34</w:t>
      </w:r>
      <w:r>
        <w:rPr>
          <w:noProof/>
        </w:rPr>
        <w:fldChar w:fldCharType="end"/>
      </w:r>
    </w:p>
    <w:p w14:paraId="2E0871BE" w14:textId="6EB51022"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9.3.3.</w:t>
      </w:r>
      <w:r w:rsidRPr="0003080A">
        <w:rPr>
          <w:rFonts w:eastAsiaTheme="minorEastAsia"/>
          <w:noProof/>
          <w:sz w:val="22"/>
          <w:lang w:val="en-US" w:eastAsia="fr-FR"/>
        </w:rPr>
        <w:tab/>
      </w:r>
      <w:r>
        <w:rPr>
          <w:noProof/>
        </w:rPr>
        <w:t>Snow or Mud Slides</w:t>
      </w:r>
      <w:r>
        <w:rPr>
          <w:noProof/>
        </w:rPr>
        <w:tab/>
      </w:r>
      <w:r>
        <w:rPr>
          <w:noProof/>
        </w:rPr>
        <w:fldChar w:fldCharType="begin"/>
      </w:r>
      <w:r>
        <w:rPr>
          <w:noProof/>
        </w:rPr>
        <w:instrText xml:space="preserve"> PAGEREF _Toc478640587 \h </w:instrText>
      </w:r>
      <w:r>
        <w:rPr>
          <w:noProof/>
        </w:rPr>
      </w:r>
      <w:r>
        <w:rPr>
          <w:noProof/>
        </w:rPr>
        <w:fldChar w:fldCharType="separate"/>
      </w:r>
      <w:r w:rsidR="009C7BC6">
        <w:rPr>
          <w:noProof/>
        </w:rPr>
        <w:t>34</w:t>
      </w:r>
      <w:r>
        <w:rPr>
          <w:noProof/>
        </w:rPr>
        <w:fldChar w:fldCharType="end"/>
      </w:r>
    </w:p>
    <w:p w14:paraId="1500402C" w14:textId="27CB9218"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9.3.4.</w:t>
      </w:r>
      <w:r w:rsidRPr="0003080A">
        <w:rPr>
          <w:rFonts w:eastAsiaTheme="minorEastAsia"/>
          <w:noProof/>
          <w:sz w:val="22"/>
          <w:lang w:val="en-US" w:eastAsia="fr-FR"/>
        </w:rPr>
        <w:tab/>
      </w:r>
      <w:r>
        <w:rPr>
          <w:noProof/>
        </w:rPr>
        <w:t>Bird Excrement</w:t>
      </w:r>
      <w:r>
        <w:rPr>
          <w:noProof/>
        </w:rPr>
        <w:tab/>
      </w:r>
      <w:r>
        <w:rPr>
          <w:noProof/>
        </w:rPr>
        <w:fldChar w:fldCharType="begin"/>
      </w:r>
      <w:r>
        <w:rPr>
          <w:noProof/>
        </w:rPr>
        <w:instrText xml:space="preserve"> PAGEREF _Toc478640588 \h </w:instrText>
      </w:r>
      <w:r>
        <w:rPr>
          <w:noProof/>
        </w:rPr>
      </w:r>
      <w:r>
        <w:rPr>
          <w:noProof/>
        </w:rPr>
        <w:fldChar w:fldCharType="separate"/>
      </w:r>
      <w:r w:rsidR="009C7BC6">
        <w:rPr>
          <w:noProof/>
        </w:rPr>
        <w:t>34</w:t>
      </w:r>
      <w:r>
        <w:rPr>
          <w:noProof/>
        </w:rPr>
        <w:fldChar w:fldCharType="end"/>
      </w:r>
    </w:p>
    <w:p w14:paraId="45AA89A9" w14:textId="541B1FF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9.3.5.</w:t>
      </w:r>
      <w:r w:rsidRPr="0003080A">
        <w:rPr>
          <w:rFonts w:eastAsiaTheme="minorEastAsia"/>
          <w:noProof/>
          <w:sz w:val="22"/>
          <w:lang w:val="en-US" w:eastAsia="fr-FR"/>
        </w:rPr>
        <w:tab/>
      </w:r>
      <w:r>
        <w:rPr>
          <w:noProof/>
        </w:rPr>
        <w:t>Lightning</w:t>
      </w:r>
      <w:r>
        <w:rPr>
          <w:noProof/>
        </w:rPr>
        <w:tab/>
      </w:r>
      <w:r>
        <w:rPr>
          <w:noProof/>
        </w:rPr>
        <w:fldChar w:fldCharType="begin"/>
      </w:r>
      <w:r>
        <w:rPr>
          <w:noProof/>
        </w:rPr>
        <w:instrText xml:space="preserve"> PAGEREF _Toc478640589 \h </w:instrText>
      </w:r>
      <w:r>
        <w:rPr>
          <w:noProof/>
        </w:rPr>
      </w:r>
      <w:r>
        <w:rPr>
          <w:noProof/>
        </w:rPr>
        <w:fldChar w:fldCharType="separate"/>
      </w:r>
      <w:r w:rsidR="009C7BC6">
        <w:rPr>
          <w:noProof/>
        </w:rPr>
        <w:t>34</w:t>
      </w:r>
      <w:r>
        <w:rPr>
          <w:noProof/>
        </w:rPr>
        <w:fldChar w:fldCharType="end"/>
      </w:r>
    </w:p>
    <w:p w14:paraId="3A7002A5" w14:textId="44118046"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9.3.6.</w:t>
      </w:r>
      <w:r w:rsidRPr="0003080A">
        <w:rPr>
          <w:rFonts w:eastAsiaTheme="minorEastAsia"/>
          <w:noProof/>
          <w:sz w:val="22"/>
          <w:lang w:val="en-US" w:eastAsia="fr-FR"/>
        </w:rPr>
        <w:tab/>
      </w:r>
      <w:r>
        <w:rPr>
          <w:noProof/>
        </w:rPr>
        <w:t>Air Pollution</w:t>
      </w:r>
      <w:r>
        <w:rPr>
          <w:noProof/>
        </w:rPr>
        <w:tab/>
      </w:r>
      <w:r>
        <w:rPr>
          <w:noProof/>
        </w:rPr>
        <w:fldChar w:fldCharType="begin"/>
      </w:r>
      <w:r>
        <w:rPr>
          <w:noProof/>
        </w:rPr>
        <w:instrText xml:space="preserve"> PAGEREF _Toc478640590 \h </w:instrText>
      </w:r>
      <w:r>
        <w:rPr>
          <w:noProof/>
        </w:rPr>
      </w:r>
      <w:r>
        <w:rPr>
          <w:noProof/>
        </w:rPr>
        <w:fldChar w:fldCharType="separate"/>
      </w:r>
      <w:r w:rsidR="009C7BC6">
        <w:rPr>
          <w:noProof/>
        </w:rPr>
        <w:t>34</w:t>
      </w:r>
      <w:r>
        <w:rPr>
          <w:noProof/>
        </w:rPr>
        <w:fldChar w:fldCharType="end"/>
      </w:r>
    </w:p>
    <w:p w14:paraId="76223D25" w14:textId="45A27048" w:rsidR="0003080A" w:rsidRPr="0003080A" w:rsidRDefault="0003080A">
      <w:pPr>
        <w:pStyle w:val="TOC2"/>
        <w:rPr>
          <w:rFonts w:eastAsiaTheme="minorEastAsia"/>
          <w:color w:val="auto"/>
          <w:lang w:val="en-US" w:eastAsia="fr-FR"/>
        </w:rPr>
      </w:pPr>
      <w:r w:rsidRPr="005A05C3">
        <w:t>9.4.</w:t>
      </w:r>
      <w:r w:rsidRPr="0003080A">
        <w:rPr>
          <w:rFonts w:eastAsiaTheme="minorEastAsia"/>
          <w:color w:val="auto"/>
          <w:lang w:val="en-US" w:eastAsia="fr-FR"/>
        </w:rPr>
        <w:tab/>
      </w:r>
      <w:r>
        <w:t>Protection Against Vandalism</w:t>
      </w:r>
      <w:r>
        <w:tab/>
      </w:r>
      <w:r>
        <w:fldChar w:fldCharType="begin"/>
      </w:r>
      <w:r>
        <w:instrText xml:space="preserve"> PAGEREF _Toc478640591 \h </w:instrText>
      </w:r>
      <w:r>
        <w:fldChar w:fldCharType="separate"/>
      </w:r>
      <w:r w:rsidR="009C7BC6">
        <w:t>34</w:t>
      </w:r>
      <w:r>
        <w:fldChar w:fldCharType="end"/>
      </w:r>
    </w:p>
    <w:p w14:paraId="1A90A00B" w14:textId="2090D427" w:rsidR="0003080A" w:rsidRPr="0003080A" w:rsidRDefault="0003080A">
      <w:pPr>
        <w:pStyle w:val="TOC2"/>
        <w:rPr>
          <w:rFonts w:eastAsiaTheme="minorEastAsia"/>
          <w:color w:val="auto"/>
          <w:lang w:val="en-US" w:eastAsia="fr-FR"/>
        </w:rPr>
      </w:pPr>
      <w:r w:rsidRPr="005A05C3">
        <w:t>9.5.</w:t>
      </w:r>
      <w:r w:rsidRPr="0003080A">
        <w:rPr>
          <w:rFonts w:eastAsiaTheme="minorEastAsia"/>
          <w:color w:val="auto"/>
          <w:lang w:val="en-US" w:eastAsia="fr-FR"/>
        </w:rPr>
        <w:tab/>
      </w:r>
      <w:r>
        <w:t xml:space="preserve">Humidity </w:t>
      </w:r>
      <w:r w:rsidRPr="005A05C3">
        <w:rPr>
          <w:highlight w:val="green"/>
        </w:rPr>
        <w:t>(2)* (4)*</w:t>
      </w:r>
      <w:r>
        <w:tab/>
      </w:r>
      <w:r>
        <w:fldChar w:fldCharType="begin"/>
      </w:r>
      <w:r>
        <w:instrText xml:space="preserve"> PAGEREF _Toc478640592 \h </w:instrText>
      </w:r>
      <w:r>
        <w:fldChar w:fldCharType="separate"/>
      </w:r>
      <w:r w:rsidR="009C7BC6">
        <w:t>35</w:t>
      </w:r>
      <w:r>
        <w:fldChar w:fldCharType="end"/>
      </w:r>
    </w:p>
    <w:p w14:paraId="3958732E" w14:textId="5E36E229"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9.5.1.</w:t>
      </w:r>
      <w:r w:rsidRPr="0003080A">
        <w:rPr>
          <w:rFonts w:eastAsiaTheme="minorEastAsia"/>
          <w:noProof/>
          <w:sz w:val="22"/>
          <w:lang w:val="en-US" w:eastAsia="fr-FR"/>
        </w:rPr>
        <w:tab/>
      </w:r>
      <w:r>
        <w:rPr>
          <w:noProof/>
        </w:rPr>
        <w:t>Water Through the Flat roof</w:t>
      </w:r>
      <w:r>
        <w:rPr>
          <w:noProof/>
        </w:rPr>
        <w:tab/>
      </w:r>
      <w:r>
        <w:rPr>
          <w:noProof/>
        </w:rPr>
        <w:fldChar w:fldCharType="begin"/>
      </w:r>
      <w:r>
        <w:rPr>
          <w:noProof/>
        </w:rPr>
        <w:instrText xml:space="preserve"> PAGEREF _Toc478640593 \h </w:instrText>
      </w:r>
      <w:r>
        <w:rPr>
          <w:noProof/>
        </w:rPr>
      </w:r>
      <w:r>
        <w:rPr>
          <w:noProof/>
        </w:rPr>
        <w:fldChar w:fldCharType="separate"/>
      </w:r>
      <w:r w:rsidR="009C7BC6">
        <w:rPr>
          <w:noProof/>
        </w:rPr>
        <w:t>35</w:t>
      </w:r>
      <w:r>
        <w:rPr>
          <w:noProof/>
        </w:rPr>
        <w:fldChar w:fldCharType="end"/>
      </w:r>
    </w:p>
    <w:p w14:paraId="1147737F" w14:textId="60C59E2C"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9.5.2.</w:t>
      </w:r>
      <w:r w:rsidRPr="0003080A">
        <w:rPr>
          <w:rFonts w:eastAsiaTheme="minorEastAsia"/>
          <w:noProof/>
          <w:sz w:val="22"/>
          <w:lang w:val="en-US" w:eastAsia="fr-FR"/>
        </w:rPr>
        <w:tab/>
      </w:r>
      <w:r>
        <w:rPr>
          <w:noProof/>
        </w:rPr>
        <w:t>Water Through Windows &amp; Doors</w:t>
      </w:r>
      <w:r>
        <w:rPr>
          <w:noProof/>
        </w:rPr>
        <w:tab/>
      </w:r>
      <w:r>
        <w:rPr>
          <w:noProof/>
        </w:rPr>
        <w:fldChar w:fldCharType="begin"/>
      </w:r>
      <w:r>
        <w:rPr>
          <w:noProof/>
        </w:rPr>
        <w:instrText xml:space="preserve"> PAGEREF _Toc478640594 \h </w:instrText>
      </w:r>
      <w:r>
        <w:rPr>
          <w:noProof/>
        </w:rPr>
      </w:r>
      <w:r>
        <w:rPr>
          <w:noProof/>
        </w:rPr>
        <w:fldChar w:fldCharType="separate"/>
      </w:r>
      <w:r w:rsidR="009C7BC6">
        <w:rPr>
          <w:noProof/>
        </w:rPr>
        <w:t>36</w:t>
      </w:r>
      <w:r>
        <w:rPr>
          <w:noProof/>
        </w:rPr>
        <w:fldChar w:fldCharType="end"/>
      </w:r>
    </w:p>
    <w:p w14:paraId="7D26830F" w14:textId="181EFC53"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9.5.3.</w:t>
      </w:r>
      <w:r w:rsidRPr="0003080A">
        <w:rPr>
          <w:rFonts w:eastAsiaTheme="minorEastAsia"/>
          <w:noProof/>
          <w:sz w:val="22"/>
          <w:lang w:val="en-US" w:eastAsia="fr-FR"/>
        </w:rPr>
        <w:tab/>
      </w:r>
      <w:r>
        <w:rPr>
          <w:noProof/>
        </w:rPr>
        <w:t>Rise of Ground Water by Capillary Action</w:t>
      </w:r>
      <w:r>
        <w:rPr>
          <w:noProof/>
        </w:rPr>
        <w:tab/>
      </w:r>
      <w:r>
        <w:rPr>
          <w:noProof/>
        </w:rPr>
        <w:fldChar w:fldCharType="begin"/>
      </w:r>
      <w:r>
        <w:rPr>
          <w:noProof/>
        </w:rPr>
        <w:instrText xml:space="preserve"> PAGEREF _Toc478640595 \h </w:instrText>
      </w:r>
      <w:r>
        <w:rPr>
          <w:noProof/>
        </w:rPr>
      </w:r>
      <w:r>
        <w:rPr>
          <w:noProof/>
        </w:rPr>
        <w:fldChar w:fldCharType="separate"/>
      </w:r>
      <w:r w:rsidR="009C7BC6">
        <w:rPr>
          <w:noProof/>
        </w:rPr>
        <w:t>36</w:t>
      </w:r>
      <w:r>
        <w:rPr>
          <w:noProof/>
        </w:rPr>
        <w:fldChar w:fldCharType="end"/>
      </w:r>
    </w:p>
    <w:p w14:paraId="497ED1EE" w14:textId="05E0A23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9.5.4.</w:t>
      </w:r>
      <w:r w:rsidRPr="0003080A">
        <w:rPr>
          <w:rFonts w:eastAsiaTheme="minorEastAsia"/>
          <w:noProof/>
          <w:sz w:val="22"/>
          <w:lang w:val="en-US" w:eastAsia="fr-FR"/>
        </w:rPr>
        <w:tab/>
      </w:r>
      <w:r>
        <w:rPr>
          <w:noProof/>
        </w:rPr>
        <w:t>Water Absorbed in Materials</w:t>
      </w:r>
      <w:r>
        <w:rPr>
          <w:noProof/>
        </w:rPr>
        <w:tab/>
      </w:r>
      <w:r>
        <w:rPr>
          <w:noProof/>
        </w:rPr>
        <w:fldChar w:fldCharType="begin"/>
      </w:r>
      <w:r>
        <w:rPr>
          <w:noProof/>
        </w:rPr>
        <w:instrText xml:space="preserve"> PAGEREF _Toc478640596 \h </w:instrText>
      </w:r>
      <w:r>
        <w:rPr>
          <w:noProof/>
        </w:rPr>
      </w:r>
      <w:r>
        <w:rPr>
          <w:noProof/>
        </w:rPr>
        <w:fldChar w:fldCharType="separate"/>
      </w:r>
      <w:r w:rsidR="009C7BC6">
        <w:rPr>
          <w:noProof/>
        </w:rPr>
        <w:t>36</w:t>
      </w:r>
      <w:r>
        <w:rPr>
          <w:noProof/>
        </w:rPr>
        <w:fldChar w:fldCharType="end"/>
      </w:r>
    </w:p>
    <w:p w14:paraId="21487E7D" w14:textId="0E60087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9.5.5.</w:t>
      </w:r>
      <w:r w:rsidRPr="0003080A">
        <w:rPr>
          <w:rFonts w:eastAsiaTheme="minorEastAsia"/>
          <w:noProof/>
          <w:sz w:val="22"/>
          <w:lang w:val="en-US" w:eastAsia="fr-FR"/>
        </w:rPr>
        <w:tab/>
      </w:r>
      <w:r>
        <w:rPr>
          <w:noProof/>
        </w:rPr>
        <w:t>Condensation in the Walls</w:t>
      </w:r>
      <w:r>
        <w:rPr>
          <w:noProof/>
        </w:rPr>
        <w:tab/>
      </w:r>
      <w:r>
        <w:rPr>
          <w:noProof/>
        </w:rPr>
        <w:fldChar w:fldCharType="begin"/>
      </w:r>
      <w:r>
        <w:rPr>
          <w:noProof/>
        </w:rPr>
        <w:instrText xml:space="preserve"> PAGEREF _Toc478640597 \h </w:instrText>
      </w:r>
      <w:r>
        <w:rPr>
          <w:noProof/>
        </w:rPr>
      </w:r>
      <w:r>
        <w:rPr>
          <w:noProof/>
        </w:rPr>
        <w:fldChar w:fldCharType="separate"/>
      </w:r>
      <w:r w:rsidR="009C7BC6">
        <w:rPr>
          <w:noProof/>
        </w:rPr>
        <w:t>36</w:t>
      </w:r>
      <w:r>
        <w:rPr>
          <w:noProof/>
        </w:rPr>
        <w:fldChar w:fldCharType="end"/>
      </w:r>
    </w:p>
    <w:p w14:paraId="752951E1" w14:textId="51DB59CB"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9.5.6.</w:t>
      </w:r>
      <w:r w:rsidRPr="0003080A">
        <w:rPr>
          <w:rFonts w:eastAsiaTheme="minorEastAsia"/>
          <w:noProof/>
          <w:sz w:val="22"/>
          <w:lang w:val="en-US" w:eastAsia="fr-FR"/>
        </w:rPr>
        <w:tab/>
      </w:r>
      <w:r>
        <w:rPr>
          <w:noProof/>
        </w:rPr>
        <w:t>Cellar Inundation</w:t>
      </w:r>
      <w:r>
        <w:rPr>
          <w:noProof/>
        </w:rPr>
        <w:tab/>
      </w:r>
      <w:r>
        <w:rPr>
          <w:noProof/>
        </w:rPr>
        <w:fldChar w:fldCharType="begin"/>
      </w:r>
      <w:r>
        <w:rPr>
          <w:noProof/>
        </w:rPr>
        <w:instrText xml:space="preserve"> PAGEREF _Toc478640598 \h </w:instrText>
      </w:r>
      <w:r>
        <w:rPr>
          <w:noProof/>
        </w:rPr>
      </w:r>
      <w:r>
        <w:rPr>
          <w:noProof/>
        </w:rPr>
        <w:fldChar w:fldCharType="separate"/>
      </w:r>
      <w:r w:rsidR="009C7BC6">
        <w:rPr>
          <w:noProof/>
        </w:rPr>
        <w:t>36</w:t>
      </w:r>
      <w:r>
        <w:rPr>
          <w:noProof/>
        </w:rPr>
        <w:fldChar w:fldCharType="end"/>
      </w:r>
    </w:p>
    <w:p w14:paraId="4D372816" w14:textId="0523A5DB" w:rsidR="0003080A" w:rsidRPr="0003080A" w:rsidRDefault="0003080A">
      <w:pPr>
        <w:pStyle w:val="TOC2"/>
        <w:rPr>
          <w:rFonts w:eastAsiaTheme="minorEastAsia"/>
          <w:color w:val="auto"/>
          <w:lang w:val="en-US" w:eastAsia="fr-FR"/>
        </w:rPr>
      </w:pPr>
      <w:r w:rsidRPr="005A05C3">
        <w:t>9.6.</w:t>
      </w:r>
      <w:r w:rsidRPr="0003080A">
        <w:rPr>
          <w:rFonts w:eastAsiaTheme="minorEastAsia"/>
          <w:color w:val="auto"/>
          <w:lang w:val="en-US" w:eastAsia="fr-FR"/>
        </w:rPr>
        <w:tab/>
      </w:r>
      <w:r>
        <w:t>Location surveys: erosion, cliff stability, tide</w:t>
      </w:r>
      <w:r>
        <w:tab/>
      </w:r>
      <w:r>
        <w:fldChar w:fldCharType="begin"/>
      </w:r>
      <w:r>
        <w:instrText xml:space="preserve"> PAGEREF _Toc478640599 \h </w:instrText>
      </w:r>
      <w:r>
        <w:fldChar w:fldCharType="separate"/>
      </w:r>
      <w:r w:rsidR="009C7BC6">
        <w:t>36</w:t>
      </w:r>
      <w:r>
        <w:fldChar w:fldCharType="end"/>
      </w:r>
    </w:p>
    <w:p w14:paraId="5809BDDD" w14:textId="2FF256A7" w:rsidR="0003080A" w:rsidRPr="0003080A" w:rsidRDefault="0003080A">
      <w:pPr>
        <w:pStyle w:val="TOC2"/>
        <w:rPr>
          <w:rFonts w:eastAsiaTheme="minorEastAsia"/>
          <w:color w:val="auto"/>
          <w:lang w:val="en-US" w:eastAsia="fr-FR"/>
        </w:rPr>
      </w:pPr>
      <w:r w:rsidRPr="005A05C3">
        <w:t>9.7.</w:t>
      </w:r>
      <w:r w:rsidRPr="0003080A">
        <w:rPr>
          <w:rFonts w:eastAsiaTheme="minorEastAsia"/>
          <w:color w:val="auto"/>
          <w:lang w:val="en-US" w:eastAsia="fr-FR"/>
        </w:rPr>
        <w:tab/>
      </w:r>
      <w:r>
        <w:t>Structure surveys (frequency)</w:t>
      </w:r>
      <w:r>
        <w:tab/>
      </w:r>
      <w:r>
        <w:fldChar w:fldCharType="begin"/>
      </w:r>
      <w:r>
        <w:instrText xml:space="preserve"> PAGEREF _Toc478640600 \h </w:instrText>
      </w:r>
      <w:r>
        <w:fldChar w:fldCharType="separate"/>
      </w:r>
      <w:r w:rsidR="009C7BC6">
        <w:t>36</w:t>
      </w:r>
      <w:r>
        <w:fldChar w:fldCharType="end"/>
      </w:r>
    </w:p>
    <w:p w14:paraId="08C5BA61" w14:textId="4C4E5C48" w:rsidR="0003080A" w:rsidRPr="0003080A" w:rsidRDefault="0003080A">
      <w:pPr>
        <w:pStyle w:val="TOC1"/>
        <w:rPr>
          <w:rFonts w:eastAsiaTheme="minorEastAsia"/>
          <w:b w:val="0"/>
          <w:color w:val="auto"/>
          <w:lang w:val="en-US" w:eastAsia="fr-FR"/>
        </w:rPr>
      </w:pPr>
      <w:r w:rsidRPr="005A05C3">
        <w:t>10.</w:t>
      </w:r>
      <w:r w:rsidRPr="0003080A">
        <w:rPr>
          <w:rFonts w:eastAsiaTheme="minorEastAsia"/>
          <w:b w:val="0"/>
          <w:color w:val="auto"/>
          <w:lang w:val="en-US" w:eastAsia="fr-FR"/>
        </w:rPr>
        <w:tab/>
      </w:r>
      <w:r>
        <w:t>CONTENT</w:t>
      </w:r>
      <w:r>
        <w:tab/>
      </w:r>
      <w:r>
        <w:fldChar w:fldCharType="begin"/>
      </w:r>
      <w:r>
        <w:instrText xml:space="preserve"> PAGEREF _Toc478640601 \h </w:instrText>
      </w:r>
      <w:r>
        <w:fldChar w:fldCharType="separate"/>
      </w:r>
      <w:r w:rsidR="009C7BC6">
        <w:t>36</w:t>
      </w:r>
      <w:r>
        <w:fldChar w:fldCharType="end"/>
      </w:r>
    </w:p>
    <w:p w14:paraId="248BCEB7" w14:textId="5E89E2FE" w:rsidR="0003080A" w:rsidRPr="0003080A" w:rsidRDefault="0003080A">
      <w:pPr>
        <w:pStyle w:val="TOC2"/>
        <w:rPr>
          <w:rFonts w:eastAsiaTheme="minorEastAsia"/>
          <w:color w:val="auto"/>
          <w:lang w:val="en-US" w:eastAsia="fr-FR"/>
        </w:rPr>
      </w:pPr>
      <w:r w:rsidRPr="005A05C3">
        <w:t>10.1.</w:t>
      </w:r>
      <w:r w:rsidRPr="0003080A">
        <w:rPr>
          <w:rFonts w:eastAsiaTheme="minorEastAsia"/>
          <w:color w:val="auto"/>
          <w:lang w:val="en-US" w:eastAsia="fr-FR"/>
        </w:rPr>
        <w:tab/>
      </w:r>
      <w:r>
        <w:t>Content</w:t>
      </w:r>
      <w:r>
        <w:tab/>
      </w:r>
      <w:r>
        <w:fldChar w:fldCharType="begin"/>
      </w:r>
      <w:r>
        <w:instrText xml:space="preserve"> PAGEREF _Toc478640602 \h </w:instrText>
      </w:r>
      <w:r>
        <w:fldChar w:fldCharType="separate"/>
      </w:r>
      <w:r w:rsidR="009C7BC6">
        <w:t>36</w:t>
      </w:r>
      <w:r>
        <w:fldChar w:fldCharType="end"/>
      </w:r>
    </w:p>
    <w:p w14:paraId="22861428" w14:textId="33FD6971" w:rsidR="0003080A" w:rsidRPr="0003080A" w:rsidRDefault="0003080A">
      <w:pPr>
        <w:pStyle w:val="TOC1"/>
        <w:rPr>
          <w:rFonts w:eastAsiaTheme="minorEastAsia"/>
          <w:b w:val="0"/>
          <w:color w:val="auto"/>
          <w:lang w:val="en-US" w:eastAsia="fr-FR"/>
        </w:rPr>
      </w:pPr>
      <w:r w:rsidRPr="005A05C3">
        <w:t>11.</w:t>
      </w:r>
      <w:r w:rsidRPr="0003080A">
        <w:rPr>
          <w:rFonts w:eastAsiaTheme="minorEastAsia"/>
          <w:b w:val="0"/>
          <w:color w:val="auto"/>
          <w:lang w:val="en-US" w:eastAsia="fr-FR"/>
        </w:rPr>
        <w:tab/>
      </w:r>
      <w:r>
        <w:t>ACRONYMS</w:t>
      </w:r>
      <w:r>
        <w:tab/>
      </w:r>
      <w:r>
        <w:fldChar w:fldCharType="begin"/>
      </w:r>
      <w:r>
        <w:instrText xml:space="preserve"> PAGEREF _Toc478640603 \h </w:instrText>
      </w:r>
      <w:r>
        <w:fldChar w:fldCharType="separate"/>
      </w:r>
      <w:r w:rsidR="009C7BC6">
        <w:t>36</w:t>
      </w:r>
      <w:r>
        <w:fldChar w:fldCharType="end"/>
      </w:r>
    </w:p>
    <w:p w14:paraId="0CBFF590" w14:textId="211E8AA4" w:rsidR="0003080A" w:rsidRPr="0003080A" w:rsidRDefault="0003080A">
      <w:pPr>
        <w:pStyle w:val="TOC1"/>
        <w:rPr>
          <w:rFonts w:eastAsiaTheme="minorEastAsia"/>
          <w:b w:val="0"/>
          <w:color w:val="auto"/>
          <w:lang w:val="en-US" w:eastAsia="fr-FR"/>
        </w:rPr>
      </w:pPr>
      <w:r w:rsidRPr="005A05C3">
        <w:t>12.</w:t>
      </w:r>
      <w:r w:rsidRPr="0003080A">
        <w:rPr>
          <w:rFonts w:eastAsiaTheme="minorEastAsia"/>
          <w:b w:val="0"/>
          <w:color w:val="auto"/>
          <w:lang w:val="en-US" w:eastAsia="fr-FR"/>
        </w:rPr>
        <w:tab/>
      </w:r>
      <w:r>
        <w:t>REFERENCES</w:t>
      </w:r>
      <w:r>
        <w:tab/>
      </w:r>
      <w:r>
        <w:fldChar w:fldCharType="begin"/>
      </w:r>
      <w:r>
        <w:instrText xml:space="preserve"> PAGEREF _Toc478640604 \h </w:instrText>
      </w:r>
      <w:r>
        <w:fldChar w:fldCharType="separate"/>
      </w:r>
      <w:r w:rsidR="009C7BC6">
        <w:t>37</w:t>
      </w:r>
      <w:r>
        <w:fldChar w:fldCharType="end"/>
      </w:r>
    </w:p>
    <w:p w14:paraId="2CF6A55E" w14:textId="008DD267" w:rsidR="00642025" w:rsidRPr="00E459A5" w:rsidRDefault="004A4EC4" w:rsidP="00BA5754">
      <w:r w:rsidRPr="00E459A5">
        <w:fldChar w:fldCharType="end"/>
      </w:r>
    </w:p>
    <w:p w14:paraId="0D32D59A" w14:textId="77777777" w:rsidR="0078486B" w:rsidRPr="00E459A5" w:rsidRDefault="002F265A" w:rsidP="00C9558A">
      <w:pPr>
        <w:pStyle w:val="ListofFigures"/>
      </w:pPr>
      <w:r w:rsidRPr="00E459A5">
        <w:t>List of Tables</w:t>
      </w:r>
    </w:p>
    <w:p w14:paraId="28A7E420" w14:textId="77777777" w:rsidR="00583469" w:rsidRPr="00E459A5" w:rsidRDefault="00923B4D">
      <w:pPr>
        <w:pStyle w:val="TableofFigures"/>
        <w:rPr>
          <w:rFonts w:eastAsiaTheme="minorEastAsia"/>
          <w:i w:val="0"/>
          <w:sz w:val="24"/>
          <w:szCs w:val="24"/>
        </w:rPr>
      </w:pPr>
      <w:r w:rsidRPr="00E459A5">
        <w:fldChar w:fldCharType="begin"/>
      </w:r>
      <w:r w:rsidRPr="00E459A5">
        <w:instrText xml:space="preserve"> TOC \t "Table caption" \c </w:instrText>
      </w:r>
      <w:r w:rsidRPr="00E459A5">
        <w:fldChar w:fldCharType="separate"/>
      </w:r>
      <w:r w:rsidR="00583469" w:rsidRPr="00E459A5">
        <w:rPr>
          <w:color w:val="723C73" w:themeColor="accent6" w:themeShade="BF"/>
        </w:rPr>
        <w:t>Table 1</w:t>
      </w:r>
      <w:r w:rsidR="00583469" w:rsidRPr="00E459A5">
        <w:rPr>
          <w:rFonts w:eastAsiaTheme="minorEastAsia"/>
          <w:i w:val="0"/>
          <w:sz w:val="24"/>
          <w:szCs w:val="24"/>
        </w:rPr>
        <w:tab/>
      </w:r>
      <w:r w:rsidR="00583469" w:rsidRPr="00E459A5">
        <w:rPr>
          <w:color w:val="723C73" w:themeColor="accent6" w:themeShade="BF"/>
        </w:rPr>
        <w:t>Common effect of condensation on interior fittings and fixtures of lighthouses and associated buildings</w:t>
      </w:r>
      <w:r w:rsidR="00583469" w:rsidRPr="00E459A5">
        <w:tab/>
      </w:r>
      <w:r w:rsidR="00583469" w:rsidRPr="00E459A5">
        <w:fldChar w:fldCharType="begin"/>
      </w:r>
      <w:r w:rsidR="00583469" w:rsidRPr="00E459A5">
        <w:instrText xml:space="preserve"> PAGEREF _Toc456351038 \h </w:instrText>
      </w:r>
      <w:r w:rsidR="00583469" w:rsidRPr="00E459A5">
        <w:fldChar w:fldCharType="separate"/>
      </w:r>
      <w:r w:rsidR="00583469" w:rsidRPr="00E459A5">
        <w:t>29</w:t>
      </w:r>
      <w:r w:rsidR="00583469" w:rsidRPr="00E459A5">
        <w:fldChar w:fldCharType="end"/>
      </w:r>
    </w:p>
    <w:p w14:paraId="0D34BB58" w14:textId="77777777" w:rsidR="00161325" w:rsidRPr="00E459A5" w:rsidRDefault="00923B4D" w:rsidP="00BA5754">
      <w:r w:rsidRPr="00E459A5">
        <w:fldChar w:fldCharType="end"/>
      </w:r>
    </w:p>
    <w:p w14:paraId="3B03C9AE" w14:textId="77777777" w:rsidR="00994D97" w:rsidRPr="00E459A5" w:rsidRDefault="00994D97" w:rsidP="00C9558A">
      <w:pPr>
        <w:pStyle w:val="ListofFigures"/>
      </w:pPr>
      <w:r w:rsidRPr="00E459A5">
        <w:t>List of Figures</w:t>
      </w:r>
    </w:p>
    <w:p w14:paraId="53C79B07" w14:textId="77777777" w:rsidR="00583469" w:rsidRPr="00E459A5" w:rsidRDefault="00923B4D">
      <w:pPr>
        <w:pStyle w:val="TableofFigures"/>
        <w:rPr>
          <w:rFonts w:eastAsiaTheme="minorEastAsia"/>
          <w:i w:val="0"/>
          <w:sz w:val="24"/>
          <w:szCs w:val="24"/>
        </w:rPr>
      </w:pPr>
      <w:r w:rsidRPr="00E459A5">
        <w:fldChar w:fldCharType="begin"/>
      </w:r>
      <w:r w:rsidRPr="00E459A5">
        <w:instrText xml:space="preserve"> TOC \t "Figure caption" \c </w:instrText>
      </w:r>
      <w:r w:rsidRPr="00E459A5">
        <w:fldChar w:fldCharType="separate"/>
      </w:r>
      <w:r w:rsidR="00583469" w:rsidRPr="00E459A5">
        <w:t>Figure 1</w:t>
      </w:r>
      <w:r w:rsidR="00583469" w:rsidRPr="00E459A5">
        <w:rPr>
          <w:rFonts w:eastAsiaTheme="minorEastAsia"/>
          <w:i w:val="0"/>
          <w:sz w:val="24"/>
          <w:szCs w:val="24"/>
        </w:rPr>
        <w:tab/>
      </w:r>
      <w:r w:rsidR="00583469" w:rsidRPr="00E459A5">
        <w:t>Sample</w:t>
      </w:r>
      <w:r w:rsidR="00583469" w:rsidRPr="00E459A5">
        <w:tab/>
      </w:r>
      <w:r w:rsidR="00583469" w:rsidRPr="00E459A5">
        <w:fldChar w:fldCharType="begin"/>
      </w:r>
      <w:r w:rsidR="00583469" w:rsidRPr="00E459A5">
        <w:instrText xml:space="preserve"> PAGEREF _Toc456351039 \h </w:instrText>
      </w:r>
      <w:r w:rsidR="00583469" w:rsidRPr="00E459A5">
        <w:fldChar w:fldCharType="separate"/>
      </w:r>
      <w:r w:rsidR="00583469" w:rsidRPr="00E459A5">
        <w:t>8</w:t>
      </w:r>
      <w:r w:rsidR="00583469" w:rsidRPr="00E459A5">
        <w:fldChar w:fldCharType="end"/>
      </w:r>
    </w:p>
    <w:p w14:paraId="2B933D2D" w14:textId="77777777" w:rsidR="00583469" w:rsidRPr="00E459A5" w:rsidRDefault="00583469">
      <w:pPr>
        <w:pStyle w:val="TableofFigures"/>
        <w:rPr>
          <w:rFonts w:eastAsiaTheme="minorEastAsia"/>
          <w:i w:val="0"/>
          <w:sz w:val="24"/>
          <w:szCs w:val="24"/>
        </w:rPr>
      </w:pPr>
      <w:r w:rsidRPr="00E459A5">
        <w:t>Figure 2</w:t>
      </w:r>
      <w:r w:rsidRPr="00E459A5">
        <w:rPr>
          <w:rFonts w:eastAsiaTheme="minorEastAsia"/>
          <w:i w:val="0"/>
          <w:sz w:val="24"/>
          <w:szCs w:val="24"/>
        </w:rPr>
        <w:tab/>
      </w:r>
      <w:r w:rsidRPr="00E459A5">
        <w:rPr>
          <w:color w:val="FF0000"/>
        </w:rPr>
        <w:t>Cast Iron Chemical Analysis of Six Samples (Two Lighthouses), Average</w:t>
      </w:r>
      <w:r w:rsidRPr="00E459A5">
        <w:tab/>
      </w:r>
      <w:r w:rsidRPr="00E459A5">
        <w:fldChar w:fldCharType="begin"/>
      </w:r>
      <w:r w:rsidRPr="00E459A5">
        <w:instrText xml:space="preserve"> PAGEREF _Toc456351040 \h </w:instrText>
      </w:r>
      <w:r w:rsidRPr="00E459A5">
        <w:fldChar w:fldCharType="separate"/>
      </w:r>
      <w:r w:rsidRPr="00E459A5">
        <w:t>18</w:t>
      </w:r>
      <w:r w:rsidRPr="00E459A5">
        <w:fldChar w:fldCharType="end"/>
      </w:r>
    </w:p>
    <w:p w14:paraId="4A9EB4D3" w14:textId="77777777" w:rsidR="00583469" w:rsidRPr="00E459A5" w:rsidRDefault="00583469">
      <w:pPr>
        <w:pStyle w:val="TableofFigures"/>
        <w:rPr>
          <w:rFonts w:eastAsiaTheme="minorEastAsia"/>
          <w:i w:val="0"/>
          <w:sz w:val="24"/>
          <w:szCs w:val="24"/>
        </w:rPr>
      </w:pPr>
      <w:r w:rsidRPr="00E459A5">
        <w:lastRenderedPageBreak/>
        <w:t>Figure 3</w:t>
      </w:r>
      <w:r w:rsidRPr="00E459A5">
        <w:rPr>
          <w:rFonts w:eastAsiaTheme="minorEastAsia"/>
          <w:i w:val="0"/>
          <w:sz w:val="24"/>
          <w:szCs w:val="24"/>
        </w:rPr>
        <w:tab/>
      </w:r>
      <w:r w:rsidRPr="00E459A5">
        <w:rPr>
          <w:color w:val="7030A0"/>
        </w:rPr>
        <w:t>Part of a Psychrometric Chart showing relationship between air temperature, vapour pressure and relative humidity.</w:t>
      </w:r>
      <w:r w:rsidRPr="00E459A5">
        <w:tab/>
      </w:r>
      <w:r w:rsidRPr="00E459A5">
        <w:fldChar w:fldCharType="begin"/>
      </w:r>
      <w:r w:rsidRPr="00E459A5">
        <w:instrText xml:space="preserve"> PAGEREF _Toc456351041 \h </w:instrText>
      </w:r>
      <w:r w:rsidRPr="00E459A5">
        <w:fldChar w:fldCharType="separate"/>
      </w:r>
      <w:r w:rsidRPr="00E459A5">
        <w:t>22</w:t>
      </w:r>
      <w:r w:rsidRPr="00E459A5">
        <w:fldChar w:fldCharType="end"/>
      </w:r>
    </w:p>
    <w:p w14:paraId="458BD573" w14:textId="77777777" w:rsidR="00583469" w:rsidRPr="00E459A5" w:rsidRDefault="00583469">
      <w:pPr>
        <w:pStyle w:val="TableofFigures"/>
        <w:rPr>
          <w:rFonts w:eastAsiaTheme="minorEastAsia"/>
          <w:i w:val="0"/>
          <w:sz w:val="24"/>
          <w:szCs w:val="24"/>
        </w:rPr>
      </w:pPr>
      <w:r w:rsidRPr="00E459A5">
        <w:t>Figure 4</w:t>
      </w:r>
      <w:r w:rsidRPr="00E459A5">
        <w:rPr>
          <w:rFonts w:eastAsiaTheme="minorEastAsia"/>
          <w:i w:val="0"/>
          <w:sz w:val="24"/>
          <w:szCs w:val="24"/>
        </w:rPr>
        <w:tab/>
      </w:r>
      <w:r w:rsidRPr="00E459A5">
        <w:rPr>
          <w:highlight w:val="yellow"/>
        </w:rPr>
        <w:t>Psychrometric Chart</w:t>
      </w:r>
      <w:r w:rsidRPr="00E459A5">
        <w:tab/>
      </w:r>
      <w:r w:rsidRPr="00E459A5">
        <w:fldChar w:fldCharType="begin"/>
      </w:r>
      <w:r w:rsidRPr="00E459A5">
        <w:instrText xml:space="preserve"> PAGEREF _Toc456351042 \h </w:instrText>
      </w:r>
      <w:r w:rsidRPr="00E459A5">
        <w:fldChar w:fldCharType="separate"/>
      </w:r>
      <w:r w:rsidRPr="00E459A5">
        <w:t>23</w:t>
      </w:r>
      <w:r w:rsidRPr="00E459A5">
        <w:fldChar w:fldCharType="end"/>
      </w:r>
    </w:p>
    <w:p w14:paraId="20886B9B" w14:textId="77777777" w:rsidR="00583469" w:rsidRPr="00E459A5" w:rsidRDefault="00583469">
      <w:pPr>
        <w:pStyle w:val="TableofFigures"/>
        <w:rPr>
          <w:rFonts w:eastAsiaTheme="minorEastAsia"/>
          <w:i w:val="0"/>
          <w:sz w:val="24"/>
          <w:szCs w:val="24"/>
        </w:rPr>
      </w:pPr>
      <w:r w:rsidRPr="00E459A5">
        <w:t>Figure 5</w:t>
      </w:r>
      <w:r w:rsidRPr="00E459A5">
        <w:rPr>
          <w:rFonts w:eastAsiaTheme="minorEastAsia"/>
          <w:i w:val="0"/>
          <w:sz w:val="24"/>
          <w:szCs w:val="24"/>
        </w:rPr>
        <w:tab/>
      </w:r>
      <w:r w:rsidRPr="00E459A5">
        <w:rPr>
          <w:color w:val="7030A0"/>
        </w:rPr>
        <w:t>Process of moisture diffusion through a wall</w:t>
      </w:r>
      <w:r w:rsidRPr="00E459A5">
        <w:tab/>
      </w:r>
      <w:r w:rsidRPr="00E459A5">
        <w:fldChar w:fldCharType="begin"/>
      </w:r>
      <w:r w:rsidRPr="00E459A5">
        <w:instrText xml:space="preserve"> PAGEREF _Toc456351043 \h </w:instrText>
      </w:r>
      <w:r w:rsidRPr="00E459A5">
        <w:fldChar w:fldCharType="separate"/>
      </w:r>
      <w:r w:rsidRPr="00E459A5">
        <w:t>27</w:t>
      </w:r>
      <w:r w:rsidRPr="00E459A5">
        <w:fldChar w:fldCharType="end"/>
      </w:r>
    </w:p>
    <w:p w14:paraId="2C94D015" w14:textId="77777777" w:rsidR="00583469" w:rsidRPr="00FF2CDA" w:rsidRDefault="00583469">
      <w:pPr>
        <w:pStyle w:val="TableofFigures"/>
        <w:rPr>
          <w:rFonts w:eastAsiaTheme="minorEastAsia"/>
          <w:i w:val="0"/>
          <w:sz w:val="24"/>
          <w:szCs w:val="24"/>
          <w:lang w:val="fr-FR"/>
        </w:rPr>
      </w:pPr>
      <w:r w:rsidRPr="00FF2CDA">
        <w:rPr>
          <w:lang w:val="fr-FR"/>
        </w:rPr>
        <w:t>Figure 6</w:t>
      </w:r>
      <w:r w:rsidRPr="00FF2CDA">
        <w:rPr>
          <w:rFonts w:eastAsiaTheme="minorEastAsia"/>
          <w:i w:val="0"/>
          <w:sz w:val="24"/>
          <w:szCs w:val="24"/>
          <w:lang w:val="fr-FR"/>
        </w:rPr>
        <w:tab/>
      </w:r>
      <w:r w:rsidRPr="00FF2CDA">
        <w:rPr>
          <w:lang w:val="fr-FR"/>
        </w:rPr>
        <w:t>Damp control surface vents</w:t>
      </w:r>
      <w:r w:rsidRPr="00FF2CDA">
        <w:rPr>
          <w:lang w:val="fr-FR"/>
        </w:rPr>
        <w:tab/>
      </w:r>
      <w:r w:rsidRPr="00E459A5">
        <w:fldChar w:fldCharType="begin"/>
      </w:r>
      <w:r w:rsidRPr="00FF2CDA">
        <w:rPr>
          <w:lang w:val="fr-FR"/>
        </w:rPr>
        <w:instrText xml:space="preserve"> PAGEREF _Toc456351044 \h </w:instrText>
      </w:r>
      <w:r w:rsidRPr="00E459A5">
        <w:fldChar w:fldCharType="separate"/>
      </w:r>
      <w:r w:rsidRPr="00FF2CDA">
        <w:rPr>
          <w:lang w:val="fr-FR"/>
        </w:rPr>
        <w:t>28</w:t>
      </w:r>
      <w:r w:rsidRPr="00E459A5">
        <w:fldChar w:fldCharType="end"/>
      </w:r>
    </w:p>
    <w:p w14:paraId="63FF8700" w14:textId="77777777" w:rsidR="00583469" w:rsidRPr="00E459A5" w:rsidRDefault="00583469">
      <w:pPr>
        <w:pStyle w:val="TableofFigures"/>
        <w:rPr>
          <w:rFonts w:eastAsiaTheme="minorEastAsia"/>
          <w:i w:val="0"/>
          <w:sz w:val="24"/>
          <w:szCs w:val="24"/>
        </w:rPr>
      </w:pPr>
      <w:r w:rsidRPr="00E459A5">
        <w:rPr>
          <w:color w:val="723C73" w:themeColor="accent6" w:themeShade="BF"/>
        </w:rPr>
        <w:t>Figure 7</w:t>
      </w:r>
      <w:r w:rsidRPr="00E459A5">
        <w:rPr>
          <w:rFonts w:eastAsiaTheme="minorEastAsia"/>
          <w:i w:val="0"/>
          <w:sz w:val="24"/>
          <w:szCs w:val="24"/>
        </w:rPr>
        <w:tab/>
      </w:r>
      <w:r w:rsidRPr="00E459A5">
        <w:rPr>
          <w:color w:val="723C73" w:themeColor="accent6" w:themeShade="BF"/>
        </w:rPr>
        <w:t>Section drawing of Longstone lighthouse</w:t>
      </w:r>
      <w:r w:rsidRPr="00E459A5">
        <w:tab/>
      </w:r>
      <w:r w:rsidRPr="00E459A5">
        <w:fldChar w:fldCharType="begin"/>
      </w:r>
      <w:r w:rsidRPr="00E459A5">
        <w:instrText xml:space="preserve"> PAGEREF _Toc456351045 \h </w:instrText>
      </w:r>
      <w:r w:rsidRPr="00E459A5">
        <w:fldChar w:fldCharType="separate"/>
      </w:r>
      <w:r w:rsidRPr="00E459A5">
        <w:t>30</w:t>
      </w:r>
      <w:r w:rsidRPr="00E459A5">
        <w:fldChar w:fldCharType="end"/>
      </w:r>
    </w:p>
    <w:p w14:paraId="5CEAEEE1" w14:textId="77777777" w:rsidR="00583469" w:rsidRPr="00E459A5" w:rsidRDefault="00583469">
      <w:pPr>
        <w:pStyle w:val="TableofFigures"/>
        <w:rPr>
          <w:rFonts w:eastAsiaTheme="minorEastAsia"/>
          <w:i w:val="0"/>
          <w:sz w:val="24"/>
          <w:szCs w:val="24"/>
        </w:rPr>
      </w:pPr>
      <w:r w:rsidRPr="00E459A5">
        <w:t>Figure 8</w:t>
      </w:r>
      <w:r w:rsidRPr="00E459A5">
        <w:rPr>
          <w:rFonts w:eastAsiaTheme="minorEastAsia"/>
          <w:i w:val="0"/>
          <w:sz w:val="24"/>
          <w:szCs w:val="24"/>
        </w:rPr>
        <w:tab/>
      </w:r>
      <w:r w:rsidRPr="00E459A5">
        <w:t>Historic plans and drawings of North Foreland lighthouse</w:t>
      </w:r>
      <w:r w:rsidRPr="00E459A5">
        <w:tab/>
      </w:r>
      <w:r w:rsidRPr="00E459A5">
        <w:fldChar w:fldCharType="begin"/>
      </w:r>
      <w:r w:rsidRPr="00E459A5">
        <w:instrText xml:space="preserve"> PAGEREF _Toc456351046 \h </w:instrText>
      </w:r>
      <w:r w:rsidRPr="00E459A5">
        <w:fldChar w:fldCharType="separate"/>
      </w:r>
      <w:r w:rsidRPr="00E459A5">
        <w:t>31</w:t>
      </w:r>
      <w:r w:rsidRPr="00E459A5">
        <w:fldChar w:fldCharType="end"/>
      </w:r>
    </w:p>
    <w:p w14:paraId="3BDB0C73" w14:textId="77777777" w:rsidR="00583469" w:rsidRPr="00E459A5" w:rsidRDefault="00583469">
      <w:pPr>
        <w:pStyle w:val="TableofFigures"/>
        <w:rPr>
          <w:rFonts w:eastAsiaTheme="minorEastAsia"/>
          <w:i w:val="0"/>
          <w:sz w:val="24"/>
          <w:szCs w:val="24"/>
        </w:rPr>
      </w:pPr>
      <w:r w:rsidRPr="00E459A5">
        <w:t>Figure 9</w:t>
      </w:r>
      <w:r w:rsidRPr="00E459A5">
        <w:rPr>
          <w:rFonts w:eastAsiaTheme="minorEastAsia"/>
          <w:i w:val="0"/>
          <w:sz w:val="24"/>
          <w:szCs w:val="24"/>
        </w:rPr>
        <w:tab/>
      </w:r>
      <w:r w:rsidRPr="00E459A5">
        <w:t>Orfordness Lighthouse</w:t>
      </w:r>
      <w:r w:rsidRPr="00E459A5">
        <w:tab/>
      </w:r>
      <w:r w:rsidRPr="00E459A5">
        <w:fldChar w:fldCharType="begin"/>
      </w:r>
      <w:r w:rsidRPr="00E459A5">
        <w:instrText xml:space="preserve"> PAGEREF _Toc456351047 \h </w:instrText>
      </w:r>
      <w:r w:rsidRPr="00E459A5">
        <w:fldChar w:fldCharType="separate"/>
      </w:r>
      <w:r w:rsidRPr="00E459A5">
        <w:t>32</w:t>
      </w:r>
      <w:r w:rsidRPr="00E459A5">
        <w:fldChar w:fldCharType="end"/>
      </w:r>
    </w:p>
    <w:p w14:paraId="43BEC01A" w14:textId="77777777" w:rsidR="005E4659" w:rsidRPr="00E459A5" w:rsidRDefault="00923B4D" w:rsidP="00BA5754">
      <w:r w:rsidRPr="00E459A5">
        <w:fldChar w:fldCharType="end"/>
      </w:r>
    </w:p>
    <w:p w14:paraId="0C0796C2" w14:textId="5D796208" w:rsidR="00B07717" w:rsidRPr="00E459A5" w:rsidRDefault="00B07717" w:rsidP="007D1805">
      <w:pPr>
        <w:pStyle w:val="TableofFigures"/>
      </w:pPr>
    </w:p>
    <w:p w14:paraId="1A2F47DA" w14:textId="77777777" w:rsidR="00790277" w:rsidRPr="00E459A5" w:rsidRDefault="00790277" w:rsidP="003274DB">
      <w:pPr>
        <w:sectPr w:rsidR="00790277" w:rsidRPr="00E459A5" w:rsidSect="00C716E5">
          <w:headerReference w:type="default" r:id="rId18"/>
          <w:headerReference w:type="first" r:id="rId19"/>
          <w:footerReference w:type="first" r:id="rId20"/>
          <w:pgSz w:w="11906" w:h="16838" w:code="9"/>
          <w:pgMar w:top="567" w:right="794" w:bottom="567" w:left="907" w:header="850" w:footer="567" w:gutter="0"/>
          <w:cols w:space="708"/>
          <w:titlePg/>
          <w:docGrid w:linePitch="360"/>
        </w:sectPr>
      </w:pPr>
    </w:p>
    <w:p w14:paraId="22E43297" w14:textId="77777777" w:rsidR="004944C8" w:rsidRPr="00E459A5" w:rsidRDefault="00ED4450" w:rsidP="00DE2814">
      <w:pPr>
        <w:pStyle w:val="Heading1"/>
      </w:pPr>
      <w:bookmarkStart w:id="11" w:name="_Toc478640498"/>
      <w:r w:rsidRPr="00E459A5">
        <w:lastRenderedPageBreak/>
        <w:t>INTRODUCTION</w:t>
      </w:r>
      <w:bookmarkEnd w:id="11"/>
    </w:p>
    <w:p w14:paraId="27758DC5" w14:textId="77777777" w:rsidR="004944C8" w:rsidRPr="00E459A5" w:rsidRDefault="004944C8" w:rsidP="004944C8">
      <w:pPr>
        <w:pStyle w:val="Heading1separatationline"/>
      </w:pPr>
    </w:p>
    <w:p w14:paraId="5F3654C7" w14:textId="09F2F5EB" w:rsidR="000B2674" w:rsidRDefault="000B2674" w:rsidP="000B2674">
      <w:pPr>
        <w:pStyle w:val="BodyText"/>
      </w:pPr>
      <w:r w:rsidRPr="000B2674">
        <w:t>Th</w:t>
      </w:r>
      <w:r>
        <w:t>is</w:t>
      </w:r>
      <w:r w:rsidRPr="000B2674">
        <w:t xml:space="preserve"> </w:t>
      </w:r>
      <w:r>
        <w:t>guideline</w:t>
      </w:r>
      <w:r w:rsidRPr="000B2674">
        <w:t xml:space="preserve"> </w:t>
      </w:r>
      <w:r>
        <w:t>is intended to assist those involved in the maintenance of AtoN structures</w:t>
      </w:r>
      <w:r w:rsidRPr="000B2674">
        <w:t xml:space="preserve">.  </w:t>
      </w:r>
      <w:r>
        <w:t>Users of the guideline should recognis</w:t>
      </w:r>
      <w:r w:rsidRPr="000B2674">
        <w:t xml:space="preserve">e that the </w:t>
      </w:r>
      <w:r>
        <w:t>maintenance</w:t>
      </w:r>
      <w:r w:rsidRPr="000B2674">
        <w:t xml:space="preserve"> of </w:t>
      </w:r>
      <w:r>
        <w:t>AtoN structures</w:t>
      </w:r>
      <w:r w:rsidRPr="000B2674">
        <w:t xml:space="preserve"> </w:t>
      </w:r>
      <w:r>
        <w:t>should</w:t>
      </w:r>
      <w:r w:rsidRPr="000B2674">
        <w:t xml:space="preserve"> take into account </w:t>
      </w:r>
      <w:r>
        <w:t>their</w:t>
      </w:r>
      <w:r w:rsidRPr="000B2674">
        <w:t xml:space="preserve"> intended use, the resources available to the property owner or manager, and </w:t>
      </w:r>
      <w:r>
        <w:t>any statutory or legal designation applied to the structure.</w:t>
      </w:r>
      <w:r w:rsidRPr="000B2674">
        <w:t xml:space="preserve"> </w:t>
      </w:r>
      <w:r>
        <w:t xml:space="preserve"> </w:t>
      </w:r>
      <w:r w:rsidRPr="000B2674">
        <w:t xml:space="preserve">The </w:t>
      </w:r>
      <w:r>
        <w:t>Guideline</w:t>
      </w:r>
      <w:r w:rsidRPr="000B2674">
        <w:t xml:space="preserve"> is intended to be used as a reference to identify </w:t>
      </w:r>
      <w:r>
        <w:t>maintenance issues</w:t>
      </w:r>
      <w:r w:rsidRPr="000B2674">
        <w:t xml:space="preserve"> and </w:t>
      </w:r>
      <w:r w:rsidR="00C430B9">
        <w:t xml:space="preserve">assist in the development of </w:t>
      </w:r>
      <w:r w:rsidRPr="000B2674">
        <w:t>appropriate solutions</w:t>
      </w:r>
      <w:r>
        <w:t>.</w:t>
      </w:r>
    </w:p>
    <w:p w14:paraId="7126DBEB" w14:textId="22D70168" w:rsidR="007E30DF" w:rsidRPr="00E459A5" w:rsidRDefault="00C87E37" w:rsidP="00DE2814">
      <w:pPr>
        <w:pStyle w:val="Heading1"/>
      </w:pPr>
      <w:bookmarkStart w:id="12" w:name="_Toc478640499"/>
      <w:r w:rsidRPr="00E459A5">
        <w:t>PURPOSE</w:t>
      </w:r>
      <w:bookmarkEnd w:id="12"/>
    </w:p>
    <w:p w14:paraId="7ACFC812" w14:textId="77777777" w:rsidR="007E30DF" w:rsidRPr="00E459A5" w:rsidRDefault="007E30DF" w:rsidP="001349DB">
      <w:pPr>
        <w:pStyle w:val="Heading2separationline"/>
        <w:rPr>
          <w:sz w:val="24"/>
          <w:szCs w:val="24"/>
        </w:rPr>
      </w:pPr>
    </w:p>
    <w:p w14:paraId="5213332A" w14:textId="2D7FC645" w:rsidR="00B42393" w:rsidRPr="001437BC" w:rsidRDefault="00B42393" w:rsidP="00B42393">
      <w:pPr>
        <w:pStyle w:val="BodyText"/>
      </w:pPr>
      <w:r w:rsidRPr="001437BC">
        <w:t>Th</w:t>
      </w:r>
      <w:r>
        <w:t xml:space="preserve">is </w:t>
      </w:r>
      <w:r w:rsidRPr="001437BC">
        <w:t xml:space="preserve">Guideline on </w:t>
      </w:r>
      <w:r>
        <w:t>the</w:t>
      </w:r>
      <w:r w:rsidRPr="001437BC">
        <w:t xml:space="preserve"> Maintenance</w:t>
      </w:r>
      <w:r>
        <w:t xml:space="preserve"> of AtoN Structures</w:t>
      </w:r>
      <w:r w:rsidRPr="001437BC">
        <w:t xml:space="preserve"> provides </w:t>
      </w:r>
      <w:r>
        <w:t xml:space="preserve">general </w:t>
      </w:r>
      <w:r w:rsidRPr="001437BC">
        <w:t xml:space="preserve">guidance and advice on </w:t>
      </w:r>
      <w:r>
        <w:t xml:space="preserve">the types of structures, their component materials, </w:t>
      </w:r>
      <w:r w:rsidRPr="001437BC">
        <w:t xml:space="preserve">maintenance, </w:t>
      </w:r>
      <w:r>
        <w:t>refurbishment and repair techniques</w:t>
      </w:r>
      <w:r w:rsidRPr="001437BC">
        <w:t>.</w:t>
      </w:r>
      <w:r>
        <w:t xml:space="preserve">  </w:t>
      </w:r>
      <w:r w:rsidRPr="001437BC">
        <w:t>Much of the information provided is in the context of civil engineering</w:t>
      </w:r>
      <w:r>
        <w:t xml:space="preserve"> and building construction technology.</w:t>
      </w:r>
      <w:r w:rsidR="007E6D5B">
        <w:t xml:space="preserve">  Further information and specific case studies are available on the IALA Wiki.</w:t>
      </w:r>
    </w:p>
    <w:p w14:paraId="0A58AA8B" w14:textId="14CC3B8D" w:rsidR="00C87E37" w:rsidRPr="00E459A5" w:rsidRDefault="002D153D" w:rsidP="00C87E37">
      <w:pPr>
        <w:pStyle w:val="Heading1"/>
      </w:pPr>
      <w:bookmarkStart w:id="13" w:name="_Toc478640500"/>
      <w:r>
        <w:t>MAINTENANCE PRINCIPLES</w:t>
      </w:r>
      <w:bookmarkEnd w:id="13"/>
    </w:p>
    <w:p w14:paraId="2270F66D" w14:textId="77777777" w:rsidR="00C87E37" w:rsidRPr="00E459A5" w:rsidRDefault="00C87E37" w:rsidP="00C87E37">
      <w:pPr>
        <w:pStyle w:val="Heading1separatationline"/>
      </w:pPr>
    </w:p>
    <w:p w14:paraId="62AA669F" w14:textId="267C7653" w:rsidR="00C87E37" w:rsidRPr="00E459A5" w:rsidRDefault="00362B97" w:rsidP="00A64582">
      <w:pPr>
        <w:pStyle w:val="Heading2"/>
      </w:pPr>
      <w:bookmarkStart w:id="14" w:name="_Toc478640501"/>
      <w:r>
        <w:t>Context</w:t>
      </w:r>
      <w:bookmarkEnd w:id="14"/>
    </w:p>
    <w:p w14:paraId="4C3F0673" w14:textId="77777777" w:rsidR="00C87E37" w:rsidRPr="00E459A5" w:rsidRDefault="00C87E37" w:rsidP="00C87E37">
      <w:pPr>
        <w:pStyle w:val="Heading2separationline"/>
      </w:pPr>
    </w:p>
    <w:p w14:paraId="27653B7C" w14:textId="2E131A6D" w:rsidR="00362B97" w:rsidRPr="00582978" w:rsidRDefault="00362B97" w:rsidP="00362B97">
      <w:pPr>
        <w:pStyle w:val="BodyText"/>
      </w:pPr>
      <w:r w:rsidRPr="00582978">
        <w:t>To properly preserve and maintain AtoN structures, particularly lighthouses, it is necessary to understand the original design concept.  Whilst such information for very old lighthouses may be difficult to trace, many more recent ones have good reports as they are the work of known individual, or teams of professional architects/engineers.</w:t>
      </w:r>
    </w:p>
    <w:p w14:paraId="71A7D26B" w14:textId="46EFAA07" w:rsidR="00362B97" w:rsidRPr="00582978" w:rsidRDefault="00362B97" w:rsidP="00362B97">
      <w:pPr>
        <w:pStyle w:val="BodyText"/>
      </w:pPr>
      <w:r w:rsidRPr="00582978">
        <w:t xml:space="preserve">It is also beneficial to understand the reasons for </w:t>
      </w:r>
      <w:r w:rsidR="00582978" w:rsidRPr="00582978">
        <w:t>changes in the original design concept</w:t>
      </w:r>
      <w:r w:rsidRPr="00582978">
        <w:t xml:space="preserve"> which have emerged over the years.  While the original design is a major consideration, it is necessary to understand the historical importance of alterations that </w:t>
      </w:r>
      <w:r w:rsidR="00582978" w:rsidRPr="00582978">
        <w:t>structures</w:t>
      </w:r>
      <w:r w:rsidRPr="00582978">
        <w:t xml:space="preserve"> have undergone</w:t>
      </w:r>
      <w:r w:rsidR="00731D5B" w:rsidRPr="00582978">
        <w:t>, including de-manning and automation, and</w:t>
      </w:r>
      <w:r w:rsidRPr="00582978">
        <w:t xml:space="preserve"> </w:t>
      </w:r>
      <w:r w:rsidR="00731D5B" w:rsidRPr="00582978">
        <w:t>a</w:t>
      </w:r>
      <w:r w:rsidRPr="00582978">
        <w:t>s they continue to be modified and adapted to house new systems and modern equipment</w:t>
      </w:r>
      <w:r w:rsidR="00731D5B" w:rsidRPr="00582978">
        <w:t xml:space="preserve">.  </w:t>
      </w:r>
    </w:p>
    <w:p w14:paraId="2426CB7B" w14:textId="77777777" w:rsidR="00362B97" w:rsidRPr="00E459A5" w:rsidRDefault="00362B97" w:rsidP="00A64582">
      <w:pPr>
        <w:pStyle w:val="Heading2"/>
      </w:pPr>
      <w:bookmarkStart w:id="15" w:name="_Toc478640502"/>
      <w:r>
        <w:t>Maintenance Strategy</w:t>
      </w:r>
      <w:bookmarkEnd w:id="15"/>
    </w:p>
    <w:p w14:paraId="7F58F0D1" w14:textId="77777777" w:rsidR="00362B97" w:rsidRPr="00E459A5" w:rsidRDefault="00362B97" w:rsidP="00362B97">
      <w:pPr>
        <w:pStyle w:val="Heading2separationline"/>
      </w:pPr>
    </w:p>
    <w:p w14:paraId="121B8F8B" w14:textId="77777777" w:rsidR="00362B97" w:rsidRPr="007D661C" w:rsidRDefault="00362B97" w:rsidP="00362B97">
      <w:pPr>
        <w:pStyle w:val="BodyText"/>
      </w:pPr>
      <w:r w:rsidRPr="007D661C">
        <w:t xml:space="preserve">Structures used for AtoN purposes vary considerably in terms of their component materials, their location, the environment in which they are located and their exposure to environmental and climatic conditions.  Routine maintenance will ensure a long life for most AtoN structures.  Generally, most structures constructed of masonry, concrete and composite materials require minimal maintenance, whereas, structures comprising </w:t>
      </w:r>
      <w:r>
        <w:t xml:space="preserve">iron, </w:t>
      </w:r>
      <w:r w:rsidRPr="007D661C">
        <w:t>metal, steel and similar constructions require more frequent action</w:t>
      </w:r>
      <w:r>
        <w:t xml:space="preserve"> to ensure a long service life</w:t>
      </w:r>
      <w:r w:rsidRPr="007D661C">
        <w:t>.</w:t>
      </w:r>
    </w:p>
    <w:p w14:paraId="465E86A9" w14:textId="177DB4BA" w:rsidR="00362B97" w:rsidRDefault="00362B97" w:rsidP="00362B97">
      <w:pPr>
        <w:pStyle w:val="BodyText"/>
      </w:pPr>
      <w:r w:rsidRPr="00D669D3">
        <w:t>Maintenance of any structure begins with</w:t>
      </w:r>
      <w:r>
        <w:t xml:space="preserve"> </w:t>
      </w:r>
      <w:r w:rsidRPr="00D669D3">
        <w:t xml:space="preserve">scheduled inspections and routine maintenance. </w:t>
      </w:r>
      <w:r>
        <w:t xml:space="preserve"> </w:t>
      </w:r>
      <w:r w:rsidRPr="00D669D3">
        <w:t>Scheduled</w:t>
      </w:r>
      <w:r>
        <w:t xml:space="preserve"> </w:t>
      </w:r>
      <w:r w:rsidRPr="00D669D3">
        <w:t>inspections are the most basic form of</w:t>
      </w:r>
      <w:r>
        <w:t xml:space="preserve"> </w:t>
      </w:r>
      <w:r w:rsidRPr="00D669D3">
        <w:t>maintenance and are critical in the long</w:t>
      </w:r>
      <w:r>
        <w:t>-</w:t>
      </w:r>
      <w:r w:rsidRPr="00D669D3">
        <w:t>term</w:t>
      </w:r>
      <w:r>
        <w:t xml:space="preserve"> </w:t>
      </w:r>
      <w:r w:rsidRPr="00D669D3">
        <w:t xml:space="preserve">preservation of </w:t>
      </w:r>
      <w:r>
        <w:t>AtoN</w:t>
      </w:r>
      <w:r w:rsidRPr="00D669D3">
        <w:t xml:space="preserve"> structures.</w:t>
      </w:r>
      <w:r>
        <w:t xml:space="preserve">  </w:t>
      </w:r>
      <w:r w:rsidRPr="00D669D3">
        <w:t>The inspection process is a method for</w:t>
      </w:r>
      <w:r>
        <w:t xml:space="preserve"> </w:t>
      </w:r>
      <w:r w:rsidRPr="00D669D3">
        <w:t>identification of maintenance issues and</w:t>
      </w:r>
      <w:r>
        <w:t xml:space="preserve"> </w:t>
      </w:r>
      <w:r w:rsidRPr="00D669D3">
        <w:t xml:space="preserve">should be carried out on </w:t>
      </w:r>
      <w:r w:rsidR="003B49A5">
        <w:t>periodically</w:t>
      </w:r>
      <w:r>
        <w:t xml:space="preserve">.  </w:t>
      </w:r>
      <w:r w:rsidRPr="00886A06">
        <w:t xml:space="preserve">It is </w:t>
      </w:r>
      <w:r>
        <w:t xml:space="preserve">also </w:t>
      </w:r>
      <w:r w:rsidRPr="00886A06">
        <w:t xml:space="preserve">advisable to carry out comprehensive structural surveys taking into account environmental factors such as geographic location, wind and sea conditions, ambient temperature, as well as foundation, soil and boundary factors to reliably establish maintenance and refurbishment solutions. </w:t>
      </w:r>
      <w:r>
        <w:t xml:space="preserve"> </w:t>
      </w:r>
    </w:p>
    <w:p w14:paraId="5A3AE583" w14:textId="4A14FCB7" w:rsidR="00B07988" w:rsidRPr="00E459A5" w:rsidRDefault="00B07988" w:rsidP="00A64582">
      <w:pPr>
        <w:pStyle w:val="Heading2"/>
      </w:pPr>
      <w:bookmarkStart w:id="16" w:name="_Toc478640503"/>
      <w:r>
        <w:t xml:space="preserve">Maintenance </w:t>
      </w:r>
      <w:r w:rsidR="006C576D">
        <w:t xml:space="preserve">Management </w:t>
      </w:r>
      <w:r>
        <w:t>Systems</w:t>
      </w:r>
      <w:bookmarkEnd w:id="16"/>
    </w:p>
    <w:p w14:paraId="2083AE4E" w14:textId="77777777" w:rsidR="00B07988" w:rsidRPr="00E459A5" w:rsidRDefault="00B07988" w:rsidP="00B07988">
      <w:pPr>
        <w:pStyle w:val="Heading2separationline"/>
      </w:pPr>
    </w:p>
    <w:p w14:paraId="5F2BE99D" w14:textId="6CA39B7A" w:rsidR="00EA36C3" w:rsidRDefault="00EA36C3" w:rsidP="00B07988">
      <w:pPr>
        <w:pStyle w:val="BodyText"/>
      </w:pPr>
      <w:r>
        <w:t>C</w:t>
      </w:r>
      <w:r w:rsidR="00B07988">
        <w:t xml:space="preserve">omputerised maintenance management systems are available to assist authorities in the management and maintenance of their </w:t>
      </w:r>
      <w:r w:rsidR="00886A06">
        <w:t xml:space="preserve">AtoN </w:t>
      </w:r>
      <w:r w:rsidR="00B07988">
        <w:t>s</w:t>
      </w:r>
      <w:r>
        <w:t>tructures and building assets.  These systems are designed to help schedule, plan, manage</w:t>
      </w:r>
      <w:r w:rsidRPr="00EA36C3">
        <w:t xml:space="preserve"> and track maintenance activities</w:t>
      </w:r>
      <w:r w:rsidR="000131A0" w:rsidRPr="000131A0">
        <w:t xml:space="preserve"> </w:t>
      </w:r>
      <w:r w:rsidR="000131A0" w:rsidRPr="00EA36C3">
        <w:t>and keep a historical record of work perform</w:t>
      </w:r>
      <w:r w:rsidR="000131A0">
        <w:t>ed</w:t>
      </w:r>
      <w:r>
        <w:t>.</w:t>
      </w:r>
    </w:p>
    <w:p w14:paraId="3D7E6245" w14:textId="484292A5" w:rsidR="00B07988" w:rsidRPr="00E459A5" w:rsidRDefault="00C03391" w:rsidP="00A64582">
      <w:pPr>
        <w:pStyle w:val="Heading2"/>
      </w:pPr>
      <w:bookmarkStart w:id="17" w:name="_Toc478640504"/>
      <w:r>
        <w:lastRenderedPageBreak/>
        <w:t xml:space="preserve">Maintenance of </w:t>
      </w:r>
      <w:r w:rsidR="00B07988">
        <w:t>Historic Lighthouses</w:t>
      </w:r>
      <w:bookmarkEnd w:id="17"/>
    </w:p>
    <w:p w14:paraId="348CC789" w14:textId="77777777" w:rsidR="00B07988" w:rsidRPr="00E459A5" w:rsidRDefault="00B07988" w:rsidP="00B07988">
      <w:pPr>
        <w:pStyle w:val="Heading2separationline"/>
      </w:pPr>
    </w:p>
    <w:p w14:paraId="35E6D715" w14:textId="4A1159E8" w:rsidR="00D669D3" w:rsidRDefault="00D669D3" w:rsidP="00C87E37">
      <w:pPr>
        <w:pStyle w:val="BodyText"/>
      </w:pPr>
      <w:r>
        <w:t xml:space="preserve">Lighthouses may have statutory designations applied to them such as historic lighthouses/buildings, protected structures, listed buildings, </w:t>
      </w:r>
      <w:r w:rsidR="00E23572">
        <w:t>or similar</w:t>
      </w:r>
      <w:r>
        <w:t>.  Particular care is required in the selection of materials, products and repair techniques, together with suitably qualified personnel in the repair and maintenance of such structures or buildings.</w:t>
      </w:r>
    </w:p>
    <w:p w14:paraId="53830A4E" w14:textId="49E62569" w:rsidR="00C87E37" w:rsidRPr="00E459A5" w:rsidRDefault="00C87E37" w:rsidP="00C87E37">
      <w:pPr>
        <w:pStyle w:val="Heading1"/>
      </w:pPr>
      <w:bookmarkStart w:id="18" w:name="_Toc478640505"/>
      <w:r w:rsidRPr="00E459A5">
        <w:t>STRUCTURES</w:t>
      </w:r>
      <w:r w:rsidR="00881179">
        <w:t xml:space="preserve">, </w:t>
      </w:r>
      <w:r w:rsidR="002D153D">
        <w:t>BUILDINGS AND CONSTRUCTION MATERIALS</w:t>
      </w:r>
      <w:bookmarkEnd w:id="18"/>
    </w:p>
    <w:p w14:paraId="1D97A7C8" w14:textId="77777777" w:rsidR="00C87E37" w:rsidRPr="00E459A5" w:rsidRDefault="00C87E37" w:rsidP="00C87E37">
      <w:pPr>
        <w:pStyle w:val="Heading1separatationline"/>
      </w:pPr>
    </w:p>
    <w:p w14:paraId="79D7AF65" w14:textId="77777777" w:rsidR="00F80582" w:rsidRPr="00E459A5" w:rsidRDefault="00F80582" w:rsidP="00A64582">
      <w:pPr>
        <w:pStyle w:val="Heading2"/>
      </w:pPr>
      <w:bookmarkStart w:id="19" w:name="_Toc478640506"/>
      <w:r w:rsidRPr="00E459A5">
        <w:t>Lighthouse</w:t>
      </w:r>
      <w:bookmarkEnd w:id="19"/>
    </w:p>
    <w:p w14:paraId="6270B30B" w14:textId="77777777" w:rsidR="00F80582" w:rsidRPr="00E459A5" w:rsidRDefault="00F80582" w:rsidP="00F80582">
      <w:pPr>
        <w:pStyle w:val="Heading2separationline"/>
      </w:pPr>
    </w:p>
    <w:p w14:paraId="1891A8DB" w14:textId="77777777" w:rsidR="00F80582" w:rsidRPr="00E459A5" w:rsidRDefault="00F80582" w:rsidP="00F80582">
      <w:pPr>
        <w:pStyle w:val="BodyText"/>
      </w:pPr>
      <w:r w:rsidRPr="00E459A5">
        <w:t>A tower, or substantial building or structure, erected at a designated geographical location to carry a signal light and to assist marine navigation.</w:t>
      </w:r>
    </w:p>
    <w:p w14:paraId="6337D3E8" w14:textId="77777777" w:rsidR="00C87E37" w:rsidRPr="00E459A5" w:rsidRDefault="00C87E37" w:rsidP="00A64582">
      <w:pPr>
        <w:pStyle w:val="Heading2"/>
      </w:pPr>
      <w:bookmarkStart w:id="20" w:name="_Toc478640507"/>
      <w:r w:rsidRPr="00E459A5">
        <w:t>Beacon</w:t>
      </w:r>
      <w:bookmarkEnd w:id="20"/>
    </w:p>
    <w:p w14:paraId="3B2EA6F6" w14:textId="77777777" w:rsidR="00C87E37" w:rsidRPr="00E459A5" w:rsidRDefault="00C87E37" w:rsidP="00C87E37">
      <w:pPr>
        <w:pStyle w:val="Heading2separationline"/>
      </w:pPr>
    </w:p>
    <w:p w14:paraId="6966A715" w14:textId="21BC348E" w:rsidR="00C71F49" w:rsidRPr="00C71F49" w:rsidRDefault="00C87E37" w:rsidP="00C71F49">
      <w:pPr>
        <w:pStyle w:val="BodyText"/>
      </w:pPr>
      <w:r w:rsidRPr="00E459A5">
        <w:t>A fixed artificial navigation mark that can be recognised by its shape, colour, pattern, topmark or light character, or a combination of these.</w:t>
      </w:r>
      <w:r w:rsidR="00C71F49">
        <w:t xml:space="preserve">  </w:t>
      </w:r>
      <w:r w:rsidR="00C71F49" w:rsidRPr="00C71F49">
        <w:t>It may carry various additional aids to navigation</w:t>
      </w:r>
    </w:p>
    <w:p w14:paraId="61AD5F10" w14:textId="3455C451" w:rsidR="00C87E37" w:rsidRPr="00E459A5" w:rsidRDefault="00C87E37" w:rsidP="00A64582">
      <w:pPr>
        <w:pStyle w:val="Heading2"/>
      </w:pPr>
      <w:bookmarkStart w:id="21" w:name="_Toc478640508"/>
      <w:r w:rsidRPr="00E459A5">
        <w:t>Ancillary Facilities</w:t>
      </w:r>
      <w:bookmarkEnd w:id="21"/>
    </w:p>
    <w:p w14:paraId="595933E3" w14:textId="77777777" w:rsidR="00C87E37" w:rsidRPr="00E459A5" w:rsidRDefault="00C87E37" w:rsidP="00C87E37">
      <w:pPr>
        <w:pStyle w:val="Heading2separationline"/>
      </w:pPr>
    </w:p>
    <w:p w14:paraId="4620DD42" w14:textId="01E34907" w:rsidR="00C87E37" w:rsidRPr="00E459A5" w:rsidRDefault="00C87E37" w:rsidP="00C87E37">
      <w:pPr>
        <w:pStyle w:val="BodyText"/>
      </w:pPr>
      <w:r w:rsidRPr="00E459A5">
        <w:t>All structures at a lighthouse station, other than the lighthouse tower, which can include dwellings, equipment rooms, outbuildings, boat landings, etc. necessary for facilities to support the AtoN services.</w:t>
      </w:r>
    </w:p>
    <w:p w14:paraId="75D5192C" w14:textId="07755535" w:rsidR="00C87E37" w:rsidRPr="00E459A5" w:rsidRDefault="00C87E37" w:rsidP="00A64582">
      <w:pPr>
        <w:pStyle w:val="Heading2"/>
      </w:pPr>
      <w:bookmarkStart w:id="22" w:name="_Toc478640509"/>
      <w:r w:rsidRPr="00E459A5">
        <w:t>Construction Materials</w:t>
      </w:r>
      <w:bookmarkEnd w:id="22"/>
    </w:p>
    <w:p w14:paraId="3B52868F" w14:textId="77777777" w:rsidR="00C87E37" w:rsidRPr="00E459A5" w:rsidRDefault="00C87E37" w:rsidP="00C87E37">
      <w:pPr>
        <w:pStyle w:val="Heading2separationline"/>
      </w:pPr>
    </w:p>
    <w:p w14:paraId="0B3391EB" w14:textId="77777777" w:rsidR="00C87E37" w:rsidRPr="00E459A5" w:rsidRDefault="00C87E37" w:rsidP="00C87E37">
      <w:pPr>
        <w:pStyle w:val="BodyText"/>
      </w:pPr>
      <w:r w:rsidRPr="00E459A5">
        <w:t>Materials typically used in the construction of lighthouses, beacons and ancillary facilities include:</w:t>
      </w:r>
    </w:p>
    <w:p w14:paraId="54718B42" w14:textId="42D6A95A" w:rsidR="00C87E37" w:rsidRPr="00E459A5" w:rsidRDefault="00C87E37" w:rsidP="00C87E37">
      <w:pPr>
        <w:pStyle w:val="Bullet1"/>
      </w:pPr>
      <w:r w:rsidRPr="00E459A5">
        <w:t>masonry (stone, brick, etc.);</w:t>
      </w:r>
    </w:p>
    <w:p w14:paraId="22F8473C" w14:textId="402BC161" w:rsidR="00C87E37" w:rsidRPr="00E459A5" w:rsidRDefault="00C87E37" w:rsidP="00C87E37">
      <w:pPr>
        <w:pStyle w:val="Bullet1"/>
      </w:pPr>
      <w:r w:rsidRPr="00E459A5">
        <w:t>timber;</w:t>
      </w:r>
    </w:p>
    <w:p w14:paraId="29D17D9F" w14:textId="69A67E5A" w:rsidR="00C87E37" w:rsidRPr="00E459A5" w:rsidRDefault="00C87E37" w:rsidP="00C87E37">
      <w:pPr>
        <w:pStyle w:val="Bullet1"/>
      </w:pPr>
      <w:r w:rsidRPr="00E459A5">
        <w:t>concrete;</w:t>
      </w:r>
    </w:p>
    <w:p w14:paraId="64CD18C6" w14:textId="334A33EA" w:rsidR="00C87E37" w:rsidRPr="00E459A5" w:rsidRDefault="00C87E37" w:rsidP="00C87E37">
      <w:pPr>
        <w:pStyle w:val="Bullet1"/>
      </w:pPr>
      <w:r w:rsidRPr="00E459A5">
        <w:t>iron (wrought and cast);</w:t>
      </w:r>
    </w:p>
    <w:p w14:paraId="2B3C3FDE" w14:textId="40B65D18" w:rsidR="00C87E37" w:rsidRPr="00E459A5" w:rsidRDefault="00C87E37" w:rsidP="00C87E37">
      <w:pPr>
        <w:pStyle w:val="Bullet1"/>
      </w:pPr>
      <w:r w:rsidRPr="00E459A5">
        <w:t>steel (including galvanised steel, stainless steel, duplex steel);</w:t>
      </w:r>
    </w:p>
    <w:p w14:paraId="416AFC9E" w14:textId="2F1E2754" w:rsidR="00C87E37" w:rsidRPr="00326894" w:rsidRDefault="00C87E37" w:rsidP="00C87E37">
      <w:pPr>
        <w:pStyle w:val="Bullet1"/>
        <w:rPr>
          <w:lang w:val="fr-FR"/>
        </w:rPr>
      </w:pPr>
      <w:r w:rsidRPr="00326894">
        <w:rPr>
          <w:lang w:val="fr-FR"/>
        </w:rPr>
        <w:t>non-ferrous metal (e.g., aluminium, brass, copper, etc.);</w:t>
      </w:r>
    </w:p>
    <w:p w14:paraId="406A127D" w14:textId="12F734AD" w:rsidR="00C87E37" w:rsidRPr="00E459A5" w:rsidRDefault="00C87E37" w:rsidP="00C87E37">
      <w:pPr>
        <w:pStyle w:val="Bullet1"/>
      </w:pPr>
      <w:r w:rsidRPr="00E459A5">
        <w:t>composite materials (e.g., GRP);</w:t>
      </w:r>
    </w:p>
    <w:p w14:paraId="76148DDC" w14:textId="30AC86A6" w:rsidR="00C87E37" w:rsidRPr="00E459A5" w:rsidRDefault="00C87E37" w:rsidP="00C87E37">
      <w:pPr>
        <w:pStyle w:val="Bullet1"/>
      </w:pPr>
      <w:r w:rsidRPr="00E459A5">
        <w:t>combination of some of the above materials.</w:t>
      </w:r>
    </w:p>
    <w:p w14:paraId="0D9321C4" w14:textId="2BDDA24C" w:rsidR="00C87E37" w:rsidRPr="00E459A5" w:rsidRDefault="00C87E37" w:rsidP="00C87E37">
      <w:pPr>
        <w:pStyle w:val="Heading1"/>
      </w:pPr>
      <w:bookmarkStart w:id="23" w:name="_Toc478640510"/>
      <w:r w:rsidRPr="00E459A5">
        <w:t>MATERIALS</w:t>
      </w:r>
      <w:bookmarkEnd w:id="23"/>
    </w:p>
    <w:p w14:paraId="1E6D8BA8" w14:textId="77777777" w:rsidR="00C87E37" w:rsidRPr="00E459A5" w:rsidRDefault="00C87E37" w:rsidP="00C87E37">
      <w:pPr>
        <w:pStyle w:val="Heading1separatationline"/>
      </w:pPr>
    </w:p>
    <w:p w14:paraId="608324F5" w14:textId="62D768E1" w:rsidR="00C87E37" w:rsidRPr="00E459A5" w:rsidRDefault="00C87E37" w:rsidP="00A64582">
      <w:pPr>
        <w:pStyle w:val="Heading2"/>
      </w:pPr>
      <w:bookmarkStart w:id="24" w:name="_Toc478640511"/>
      <w:r w:rsidRPr="00E459A5">
        <w:t>Masonry (including stone, brick, etc.)</w:t>
      </w:r>
      <w:bookmarkEnd w:id="24"/>
    </w:p>
    <w:p w14:paraId="7CDF699C" w14:textId="77777777" w:rsidR="00C87E37" w:rsidRPr="00E459A5" w:rsidRDefault="00C87E37" w:rsidP="00C87E37">
      <w:pPr>
        <w:pStyle w:val="Heading2separationline"/>
      </w:pPr>
    </w:p>
    <w:p w14:paraId="222DB328" w14:textId="21E378C4" w:rsidR="00C87E37" w:rsidRPr="00E459A5" w:rsidRDefault="00C87E37" w:rsidP="00C87E37">
      <w:pPr>
        <w:pStyle w:val="Heading3"/>
      </w:pPr>
      <w:bookmarkStart w:id="25" w:name="_Toc478640512"/>
      <w:r w:rsidRPr="00E459A5">
        <w:t>Material description and properties</w:t>
      </w:r>
      <w:bookmarkEnd w:id="25"/>
    </w:p>
    <w:p w14:paraId="5A0F7395" w14:textId="2EACE98F" w:rsidR="00C87E37" w:rsidRPr="00C03391" w:rsidRDefault="00C87E37" w:rsidP="00C87E37">
      <w:pPr>
        <w:pStyle w:val="BodyText"/>
      </w:pPr>
      <w:r w:rsidRPr="00C03391">
        <w:t xml:space="preserve">Masonry is the most commonly used building material in lighthouse construction.  </w:t>
      </w:r>
      <w:r w:rsidR="00C03391" w:rsidRPr="00C03391">
        <w:t xml:space="preserve">Because of the harsh conditions associated with the locations of most lighthouses, brick and stone masonry was chosen for its durability.  The masonry used in lighthouse construction was typically quarried (in the case of stone) or made (in </w:t>
      </w:r>
      <w:r w:rsidR="00C03391" w:rsidRPr="00C03391">
        <w:lastRenderedPageBreak/>
        <w:t xml:space="preserve">the case of bricks) as close to the site as possible.  The quality of the materials used for lighthouse construction varied.  Stone masonry structures can be built using many different types of stone block configurations and using irregular or rectangular cut stone blocks.  Precast concrete block masonry is typically built using rectangular blocks which may or may not be reinforced.  The blocks may be connected with iron or steel dowels or large ‘staples,’ and the corrosion of the connecting dowels may allow blocks to fall out of the structure.  The joints between blocks may be left open (called dry masonry construction) or may be mortar filled (pointed joints).  </w:t>
      </w:r>
      <w:r w:rsidRPr="00C03391">
        <w:t xml:space="preserve">Many lighthouse towers had their cornice course built of interlocking or dowelled granite or similarly hard stone where it provided an anchor for the lantern; this construction detail is likely to be encountered frequently in lighthouse conservation work.  Interlocking granite ashlar in towers is likely to prove one of the longest lasting forms of construction the world has known.  </w:t>
      </w:r>
    </w:p>
    <w:p w14:paraId="1DD20A8D" w14:textId="3AA4091F" w:rsidR="00C87E37" w:rsidRPr="00E459A5" w:rsidRDefault="00C87E37" w:rsidP="00C87E37">
      <w:pPr>
        <w:pStyle w:val="Heading3"/>
      </w:pPr>
      <w:bookmarkStart w:id="26" w:name="_Toc478640513"/>
      <w:r w:rsidRPr="00E459A5">
        <w:t>Behaviour and Risks/Issues</w:t>
      </w:r>
      <w:bookmarkEnd w:id="26"/>
    </w:p>
    <w:p w14:paraId="1DEB7A86" w14:textId="40F548C6" w:rsidR="00C87E37" w:rsidRPr="00E459A5" w:rsidRDefault="00C87E37" w:rsidP="00C87E37">
      <w:pPr>
        <w:pStyle w:val="BodyText"/>
      </w:pPr>
      <w:r w:rsidRPr="00E459A5">
        <w:t xml:space="preserve">Masonry is subject to attack by a host of forces. The success of a lighthouse resisting these pressures depends on how well it was designed, constructed, and maintained. </w:t>
      </w:r>
      <w:r w:rsidR="00E459A5">
        <w:t xml:space="preserve"> </w:t>
      </w:r>
      <w:r w:rsidRPr="00E459A5">
        <w:t>Causes of deterioration can include the following:</w:t>
      </w:r>
    </w:p>
    <w:p w14:paraId="6DC81C1A" w14:textId="2E9CAAAE" w:rsidR="00C87E37" w:rsidRPr="00E459A5" w:rsidRDefault="00C87E37" w:rsidP="00C87E37">
      <w:pPr>
        <w:pStyle w:val="Bullet1"/>
      </w:pPr>
      <w:r w:rsidRPr="00E459A5">
        <w:t>excessive moisture within the masonry that gives rise to the destructive crystallisation action of soluble salts as well as freeze-and-thaw expansion-and-contraction actions;</w:t>
      </w:r>
    </w:p>
    <w:p w14:paraId="30EAFED8" w14:textId="33C94882" w:rsidR="00C87E37" w:rsidRPr="00E459A5" w:rsidRDefault="00C87E37" w:rsidP="00C87E37">
      <w:pPr>
        <w:pStyle w:val="Bullet1"/>
      </w:pPr>
      <w:r w:rsidRPr="00E459A5">
        <w:t>water ingress through walls can lead to differential settlement, deteriorat</w:t>
      </w:r>
      <w:r w:rsidR="00E459A5" w:rsidRPr="00E459A5">
        <w:t>ion of adjacent materials (e.g.</w:t>
      </w:r>
      <w:r w:rsidRPr="00E459A5">
        <w:t xml:space="preserve"> rusting iron or rotting window lintels), erosion </w:t>
      </w:r>
      <w:r w:rsidR="00E459A5" w:rsidRPr="00E459A5">
        <w:t>of mortar, debonding of linings</w:t>
      </w:r>
      <w:r w:rsidR="003C6E75">
        <w:t xml:space="preserve">, the </w:t>
      </w:r>
      <w:r w:rsidR="00A6618C">
        <w:t>emergence</w:t>
      </w:r>
      <w:r w:rsidR="003C6E75">
        <w:t xml:space="preserve"> of algae growth on internal surfaces</w:t>
      </w:r>
      <w:r w:rsidRPr="00E459A5">
        <w:t xml:space="preserve"> </w:t>
      </w:r>
      <w:r w:rsidR="00A6618C">
        <w:t>due to a damp environment and other structural problems</w:t>
      </w:r>
      <w:r w:rsidR="00E459A5" w:rsidRPr="00E459A5">
        <w:t>;</w:t>
      </w:r>
    </w:p>
    <w:p w14:paraId="423F5F70" w14:textId="69F7D12E" w:rsidR="00C87E37" w:rsidRPr="00E459A5" w:rsidRDefault="00C87E37" w:rsidP="00C87E37">
      <w:pPr>
        <w:pStyle w:val="Bullet1"/>
      </w:pPr>
      <w:r w:rsidRPr="00E459A5">
        <w:t>use of mortars that have a high compressive strength, i.e., are harder than the brick or stone</w:t>
      </w:r>
      <w:r w:rsidR="00E459A5" w:rsidRPr="00E459A5">
        <w:t>;</w:t>
      </w:r>
    </w:p>
    <w:p w14:paraId="143D23A8" w14:textId="4201C02A" w:rsidR="00C87E37" w:rsidRPr="00E459A5" w:rsidRDefault="00C87E37" w:rsidP="00C87E37">
      <w:pPr>
        <w:pStyle w:val="Bullet1"/>
      </w:pPr>
      <w:r w:rsidRPr="00E459A5">
        <w:t>abrasion by the wind and wind-born solids;</w:t>
      </w:r>
    </w:p>
    <w:p w14:paraId="088DA0F4" w14:textId="4B44D3FE" w:rsidR="00C87E37" w:rsidRPr="00A6618C" w:rsidRDefault="00C87E37" w:rsidP="00C87E37">
      <w:pPr>
        <w:pStyle w:val="Bullet1"/>
        <w:rPr>
          <w:color w:val="auto"/>
        </w:rPr>
      </w:pPr>
      <w:r w:rsidRPr="00E459A5">
        <w:t xml:space="preserve">differential expansion that places internal stresses on the </w:t>
      </w:r>
      <w:r w:rsidR="00A6618C">
        <w:t>structure</w:t>
      </w:r>
      <w:r w:rsidRPr="00E459A5">
        <w:t xml:space="preserve"> when one part responds to thermal </w:t>
      </w:r>
      <w:r w:rsidRPr="00A6618C">
        <w:rPr>
          <w:color w:val="auto"/>
        </w:rPr>
        <w:t xml:space="preserve">stresses more than another or; differential settlement </w:t>
      </w:r>
      <w:r w:rsidR="00A6618C" w:rsidRPr="00A6618C">
        <w:rPr>
          <w:color w:val="auto"/>
        </w:rPr>
        <w:t>or movement</w:t>
      </w:r>
      <w:r w:rsidRPr="00A6618C">
        <w:rPr>
          <w:color w:val="auto"/>
        </w:rPr>
        <w:t xml:space="preserve"> because of weaknesses in the soil, foundations, or structure;</w:t>
      </w:r>
    </w:p>
    <w:p w14:paraId="3C64579B" w14:textId="09F5354A" w:rsidR="00C87E37" w:rsidRPr="00A6618C" w:rsidRDefault="00C87E37" w:rsidP="002E6133">
      <w:pPr>
        <w:pStyle w:val="Bullet1"/>
        <w:rPr>
          <w:color w:val="auto"/>
        </w:rPr>
      </w:pPr>
      <w:r w:rsidRPr="00A6618C">
        <w:rPr>
          <w:color w:val="auto"/>
        </w:rPr>
        <w:t xml:space="preserve">cracking and spalling of masonry due to corrosion </w:t>
      </w:r>
      <w:r w:rsidR="00E459A5" w:rsidRPr="00A6618C">
        <w:rPr>
          <w:color w:val="auto"/>
        </w:rPr>
        <w:t>of iron embedded in the stone.</w:t>
      </w:r>
      <w:r w:rsidR="00A6618C" w:rsidRPr="00A6618C">
        <w:rPr>
          <w:color w:val="auto"/>
        </w:rPr>
        <w:t xml:space="preserve">  </w:t>
      </w:r>
      <w:r w:rsidRPr="00A6618C">
        <w:rPr>
          <w:color w:val="auto"/>
        </w:rPr>
        <w:t>Typical examples include iron handrail posts set in the stone with molten lead and iron beams set into masonry structures.</w:t>
      </w:r>
    </w:p>
    <w:p w14:paraId="70819A2A" w14:textId="5A5F3C0E" w:rsidR="00C87E37" w:rsidRPr="00A6618C" w:rsidRDefault="00C87E37" w:rsidP="00C87E37">
      <w:pPr>
        <w:pStyle w:val="Bullet1"/>
        <w:rPr>
          <w:color w:val="auto"/>
        </w:rPr>
      </w:pPr>
      <w:r w:rsidRPr="00A6618C">
        <w:rPr>
          <w:color w:val="auto"/>
        </w:rPr>
        <w:t>impact caused by the installation of equipment;</w:t>
      </w:r>
    </w:p>
    <w:p w14:paraId="37043AB0" w14:textId="128FD302" w:rsidR="00C87E37" w:rsidRPr="00A6618C" w:rsidRDefault="00C87E37" w:rsidP="00C87E37">
      <w:pPr>
        <w:pStyle w:val="Bullet1"/>
        <w:rPr>
          <w:color w:val="auto"/>
        </w:rPr>
      </w:pPr>
      <w:r w:rsidRPr="00A6618C">
        <w:rPr>
          <w:color w:val="auto"/>
        </w:rPr>
        <w:t xml:space="preserve">chemical disintegration caused by pollutants in the atmosphere; </w:t>
      </w:r>
    </w:p>
    <w:p w14:paraId="384C4E7A" w14:textId="329EB91C" w:rsidR="00C87E37" w:rsidRPr="00A6618C" w:rsidRDefault="00C87E37" w:rsidP="00C87E37">
      <w:pPr>
        <w:pStyle w:val="Bullet1"/>
        <w:rPr>
          <w:color w:val="auto"/>
        </w:rPr>
      </w:pPr>
      <w:r w:rsidRPr="00A6618C">
        <w:rPr>
          <w:color w:val="auto"/>
        </w:rPr>
        <w:t>inadequate ventilation that causes a build-up of moisture on the inside of the tower.</w:t>
      </w:r>
    </w:p>
    <w:p w14:paraId="626B5E4F" w14:textId="6F91ED27" w:rsidR="00C87E37" w:rsidRPr="00061BB4" w:rsidRDefault="00C87E37" w:rsidP="00C87E37">
      <w:pPr>
        <w:pStyle w:val="Bullet1"/>
        <w:rPr>
          <w:color w:val="auto"/>
        </w:rPr>
      </w:pPr>
      <w:r w:rsidRPr="00A6618C">
        <w:rPr>
          <w:color w:val="auto"/>
        </w:rPr>
        <w:t xml:space="preserve">coating of internal walls with impermeable paint that does not allow </w:t>
      </w:r>
      <w:r w:rsidR="00A6618C" w:rsidRPr="00A6618C">
        <w:rPr>
          <w:color w:val="auto"/>
        </w:rPr>
        <w:t xml:space="preserve">the structure to breathe or </w:t>
      </w:r>
      <w:r w:rsidRPr="00A6618C">
        <w:rPr>
          <w:color w:val="auto"/>
        </w:rPr>
        <w:t xml:space="preserve">moisture to </w:t>
      </w:r>
      <w:r w:rsidRPr="00061BB4">
        <w:rPr>
          <w:color w:val="auto"/>
        </w:rPr>
        <w:t>escape.</w:t>
      </w:r>
    </w:p>
    <w:p w14:paraId="4A9E75C9" w14:textId="345D23F9" w:rsidR="00C87E37" w:rsidRPr="00061BB4" w:rsidRDefault="00C87E37" w:rsidP="00C87E37">
      <w:pPr>
        <w:pStyle w:val="BodyText"/>
      </w:pPr>
      <w:r w:rsidRPr="00061BB4">
        <w:t>When considering the factors contributing to deterioration of stonework in lighthouses</w:t>
      </w:r>
      <w:r w:rsidR="00061BB4">
        <w:t>,</w:t>
      </w:r>
      <w:r w:rsidRPr="00061BB4">
        <w:t xml:space="preserve"> it is important to recognise the complex nature of stone response to environmental conditions.</w:t>
      </w:r>
      <w:r w:rsidR="005405B2" w:rsidRPr="00061BB4">
        <w:t xml:space="preserve">  </w:t>
      </w:r>
      <w:r w:rsidRPr="00061BB4">
        <w:t>At the outset it is important to stress that stone affected by the presence and action of salts cannot be returned to its original ‘quarry fresh’ condition or the condition it was in at the time of construction.  Remedial intervention is therefore aimed at controlling and slowing rates of deterioration with avoidance of well-intentioned but overly aggressive or inappropriate treatments that can accelerate rates of pre-existing deterioration or trigger the decay sequence by destabilising previous stable stonework.</w:t>
      </w:r>
    </w:p>
    <w:p w14:paraId="3A47A8DE" w14:textId="7208B7E9" w:rsidR="00C87E37" w:rsidRPr="00061BB4" w:rsidRDefault="00C87E37" w:rsidP="00C87E37">
      <w:pPr>
        <w:pStyle w:val="BodyText"/>
      </w:pPr>
      <w:r w:rsidRPr="00061BB4">
        <w:t xml:space="preserve">In lighthouses and associated structures, salt decay is enhanced by the progressive accumulation of marine salts through condensation. </w:t>
      </w:r>
      <w:r w:rsidR="005405B2" w:rsidRPr="00061BB4">
        <w:t xml:space="preserve"> </w:t>
      </w:r>
      <w:r w:rsidRPr="00061BB4">
        <w:t xml:space="preserve">The assemblage of salts can be made more complex by the presence of sulphates which give rise to the formation of particularly aggressive salts such as sodium sulphate. </w:t>
      </w:r>
      <w:r w:rsidR="005405B2" w:rsidRPr="00061BB4">
        <w:t xml:space="preserve"> </w:t>
      </w:r>
      <w:r w:rsidRPr="00061BB4">
        <w:t>Sulphates can be derived from emissions from overcharged lead acid batteries, emission of volatile organic carbons (VOCs) from inadequately sealed fuel tanks or introduced through the use of cement-based mortar repairs.</w:t>
      </w:r>
    </w:p>
    <w:p w14:paraId="6A26243D" w14:textId="77777777" w:rsidR="00C87E37" w:rsidRPr="00061BB4" w:rsidRDefault="00C87E37" w:rsidP="00C87E37">
      <w:pPr>
        <w:pStyle w:val="BodyText"/>
      </w:pPr>
      <w:r w:rsidRPr="00061BB4">
        <w:lastRenderedPageBreak/>
        <w:t>Where lighthouse towers are normally closed, salt-related deterioration of stonework can be accelerated in response to a number of factors:</w:t>
      </w:r>
    </w:p>
    <w:p w14:paraId="54491EF6" w14:textId="2CDA1161" w:rsidR="00C87E37" w:rsidRPr="00E459A5" w:rsidRDefault="00C87E37" w:rsidP="002E6133">
      <w:pPr>
        <w:pStyle w:val="Bullet1"/>
      </w:pPr>
      <w:r w:rsidRPr="00E459A5">
        <w:t xml:space="preserve">Reduced airflow over stone surfaces has decreased evaporation and </w:t>
      </w:r>
      <w:r w:rsidR="00061BB4">
        <w:t xml:space="preserve">can </w:t>
      </w:r>
      <w:r w:rsidRPr="00E459A5">
        <w:t>lead to a significant increase in condensation and h</w:t>
      </w:r>
      <w:r w:rsidR="00061BB4">
        <w:t xml:space="preserve">ence longer periods of wetness.  </w:t>
      </w:r>
      <w:r w:rsidRPr="00E459A5">
        <w:t>These longer periods of surface wetness may facilitate salt penetration to greater depths within the stone by keeping salts mobile for a longer time.</w:t>
      </w:r>
    </w:p>
    <w:p w14:paraId="1435A54D" w14:textId="693703E9" w:rsidR="00C87E37" w:rsidRPr="00E459A5" w:rsidRDefault="00C87E37" w:rsidP="002E6133">
      <w:pPr>
        <w:pStyle w:val="Bullet1"/>
      </w:pPr>
      <w:r w:rsidRPr="00E459A5">
        <w:t>The installation of electrical dehumidifiers has locally accelerated decay by forci</w:t>
      </w:r>
      <w:r w:rsidR="00061BB4">
        <w:t xml:space="preserve">ng cyclic salt crystallisation.  </w:t>
      </w:r>
      <w:r w:rsidRPr="00E459A5">
        <w:t>Typically, this is manifest as efflorescence on stone surfaces and associated release of debris.</w:t>
      </w:r>
    </w:p>
    <w:p w14:paraId="223CC8AE" w14:textId="4B3E695E" w:rsidR="00C87E37" w:rsidRPr="00E459A5" w:rsidRDefault="00C87E37" w:rsidP="002E6133">
      <w:pPr>
        <w:pStyle w:val="Bullet1"/>
      </w:pPr>
      <w:r w:rsidRPr="00E459A5">
        <w:t>Installation of electric storage heaters can superimpose an additional number of wetting and drying cycles that take advantage of the increased condensation to accelerate the crystallisation of salt</w:t>
      </w:r>
      <w:r w:rsidR="00E459A5">
        <w:t>s at or near the stone surface.</w:t>
      </w:r>
      <w:r w:rsidR="00061BB4">
        <w:t xml:space="preserve">  </w:t>
      </w:r>
      <w:r w:rsidRPr="00E459A5">
        <w:t>Because the capacity of the heaters is limited</w:t>
      </w:r>
      <w:r w:rsidR="00061BB4">
        <w:t>,</w:t>
      </w:r>
      <w:r w:rsidRPr="00E459A5">
        <w:t xml:space="preserve"> they tend to have a localised effect with decay concentrated around them.</w:t>
      </w:r>
    </w:p>
    <w:p w14:paraId="10EB8B8A" w14:textId="46BEB11A" w:rsidR="00C87E37" w:rsidRPr="00E459A5" w:rsidRDefault="00C87E37" w:rsidP="00E459A5">
      <w:pPr>
        <w:pStyle w:val="Heading3"/>
      </w:pPr>
      <w:bookmarkStart w:id="27" w:name="_Toc478640514"/>
      <w:r w:rsidRPr="00E459A5">
        <w:t>Preventive Maintenance</w:t>
      </w:r>
      <w:bookmarkEnd w:id="27"/>
    </w:p>
    <w:p w14:paraId="3754D5D2" w14:textId="479DD8D8" w:rsidR="00C87E37" w:rsidRPr="007B6D9D" w:rsidRDefault="00C87E37" w:rsidP="00C87E37">
      <w:pPr>
        <w:pStyle w:val="BodyText"/>
      </w:pPr>
      <w:r w:rsidRPr="007B6D9D">
        <w:t>Within all lighthouses and associated structures, steps should be taken to ensure a consistent airflow as a means of reducing condensation arising from static moisture laden air remaining in contact with cold stone/masonry surfaces for prolonged periods</w:t>
      </w:r>
      <w:r w:rsidR="007B6D9D" w:rsidRPr="007B6D9D">
        <w:t xml:space="preserve"> of time</w:t>
      </w:r>
      <w:r w:rsidRPr="007B6D9D">
        <w:t xml:space="preserve">.  To ensure airflow within towers, ventilation will be required at the base and top of each tower but it is recognised that this may require the design of a system shielded from seawater and driving rain. </w:t>
      </w:r>
      <w:r w:rsidR="007B6D9D" w:rsidRPr="007B6D9D">
        <w:t xml:space="preserve"> </w:t>
      </w:r>
      <w:r w:rsidRPr="007B6D9D">
        <w:t>However, an approach of minimum intervention is initially recommended through the use of existing structural characteristics of the tower that can be employed to facilitate improved airflow</w:t>
      </w:r>
      <w:r w:rsidR="007B6D9D" w:rsidRPr="007B6D9D">
        <w:t>,</w:t>
      </w:r>
      <w:r w:rsidRPr="007B6D9D">
        <w:t xml:space="preserve"> e.g.</w:t>
      </w:r>
      <w:r w:rsidR="007B6D9D" w:rsidRPr="007B6D9D">
        <w:t>,</w:t>
      </w:r>
      <w:r w:rsidRPr="007B6D9D">
        <w:t xml:space="preserve"> opening of old chimney flue systems</w:t>
      </w:r>
      <w:r w:rsidR="007B6D9D" w:rsidRPr="007B6D9D">
        <w:t>, use of existing windows, dome ventilators, etc.</w:t>
      </w:r>
    </w:p>
    <w:p w14:paraId="4C9BA4F7" w14:textId="42E6CB32" w:rsidR="00C87E37" w:rsidRPr="007B6D9D" w:rsidRDefault="00C87E37" w:rsidP="00C87E37">
      <w:pPr>
        <w:pStyle w:val="BodyText"/>
      </w:pPr>
      <w:r w:rsidRPr="007B6D9D">
        <w:t>In the planning and implementation of stone management strategies, it is important to remember that because of the range of site-specific factors that can influence the extent and severity of stone deterioration, it will be necessary to tailor control measures and/or remedial action to meet the specific needs of each lighthouse rather than searching for a single prescriptive answer.</w:t>
      </w:r>
    </w:p>
    <w:p w14:paraId="0A14831B" w14:textId="77777777" w:rsidR="00C87E37" w:rsidRPr="007B6D9D" w:rsidRDefault="00C87E37" w:rsidP="00C87E37">
      <w:pPr>
        <w:pStyle w:val="BodyText"/>
      </w:pPr>
      <w:r w:rsidRPr="007B6D9D">
        <w:t>Joints in masonry towers can be susceptible to erosion, thus exposing the structure elements to possible degradation and water infiltration.  The integrity of the masonry joints is essential for the durability of the structure.  Sealing of joints ensures the water tightness of the structure.</w:t>
      </w:r>
    </w:p>
    <w:p w14:paraId="4FF66173" w14:textId="5248C308" w:rsidR="00C87E37" w:rsidRPr="007B6D9D" w:rsidRDefault="00C87E37" w:rsidP="00C87E37">
      <w:pPr>
        <w:pStyle w:val="BodyText"/>
      </w:pPr>
      <w:r w:rsidRPr="007B6D9D">
        <w:t>Paint coatings have traditionally been applied to masonry structures to provide the AtoN daymark.  External coatings can also provide an additional barrier to protect the masonry and</w:t>
      </w:r>
      <w:r w:rsidR="00E459A5" w:rsidRPr="007B6D9D">
        <w:t xml:space="preserve"> the joints from being eroded.</w:t>
      </w:r>
    </w:p>
    <w:p w14:paraId="7864D2E5" w14:textId="7369F4F2" w:rsidR="00C87E37" w:rsidRPr="007B6D9D" w:rsidRDefault="00C87E37" w:rsidP="00C87E37">
      <w:pPr>
        <w:pStyle w:val="BodyText"/>
      </w:pPr>
      <w:r w:rsidRPr="007B6D9D">
        <w:t>The provision of electric power generation at offshore towers in the past has resulted in many cases in a surplus capacity.  This surplus capacity was utilised for electric heating to protect the sensitive electronics demanded by automation and had the additional benefit of helping to preserve the fabric of the structure.  With the conversion to renewable energy technologies (solar, wind, etc.), opportunities for providing electric heating is no longer feasible and natural ventilation is considered the preferred solution for protection of t</w:t>
      </w:r>
      <w:r w:rsidR="005405B2" w:rsidRPr="007B6D9D">
        <w:t>he structure’s internal fabric.</w:t>
      </w:r>
    </w:p>
    <w:p w14:paraId="4EFBA13D" w14:textId="2B0E0A91" w:rsidR="00C87E37" w:rsidRPr="00E459A5" w:rsidRDefault="00C87E37" w:rsidP="005405B2">
      <w:pPr>
        <w:pStyle w:val="Heading3"/>
      </w:pPr>
      <w:bookmarkStart w:id="28" w:name="_Toc478640515"/>
      <w:r w:rsidRPr="00E459A5">
        <w:t>Condition Assessment</w:t>
      </w:r>
      <w:bookmarkEnd w:id="28"/>
    </w:p>
    <w:p w14:paraId="2665795A" w14:textId="79DCBD64" w:rsidR="00C87E37" w:rsidRPr="004A10DF" w:rsidRDefault="004A10DF" w:rsidP="00C87E37">
      <w:pPr>
        <w:pStyle w:val="BodyText"/>
      </w:pPr>
      <w:r w:rsidRPr="004A10DF">
        <w:t xml:space="preserve">Condition assessment surveys can be carried out by a maintenance team familiar with the structure and its maintenance requirements.  Visual surveys will quickly point out any obvious deficiencies to a well-trained eye with observations being documented.  </w:t>
      </w:r>
      <w:r w:rsidR="00C87E37" w:rsidRPr="004A10DF">
        <w:t xml:space="preserve">The following are typical </w:t>
      </w:r>
      <w:r>
        <w:t>aspects</w:t>
      </w:r>
      <w:r w:rsidR="00C87E37" w:rsidRPr="004A10DF">
        <w:t xml:space="preserve"> to be inspected to get an overall impression of the structure’s condition:</w:t>
      </w:r>
    </w:p>
    <w:p w14:paraId="1DED4385" w14:textId="579C4B9B" w:rsidR="00C87E37" w:rsidRPr="004A10DF" w:rsidRDefault="005405B2" w:rsidP="005405B2">
      <w:pPr>
        <w:pStyle w:val="Bullet1"/>
        <w:rPr>
          <w:color w:val="auto"/>
        </w:rPr>
      </w:pPr>
      <w:r w:rsidRPr="004A10DF">
        <w:rPr>
          <w:color w:val="auto"/>
        </w:rPr>
        <w:t>c</w:t>
      </w:r>
      <w:r w:rsidR="00C87E37" w:rsidRPr="004A10DF">
        <w:rPr>
          <w:color w:val="auto"/>
        </w:rPr>
        <w:t>heck for missing or displaced blocks, usually due to mortar deterioration, loss of wedging stones, or corrosion of iron/steel dowels between blocks</w:t>
      </w:r>
      <w:r w:rsidR="00E459A5" w:rsidRPr="004A10DF">
        <w:rPr>
          <w:color w:val="auto"/>
        </w:rPr>
        <w:t>;</w:t>
      </w:r>
    </w:p>
    <w:p w14:paraId="32440648" w14:textId="7646D2F0" w:rsidR="00C87E37" w:rsidRPr="004A10DF" w:rsidRDefault="005405B2" w:rsidP="005405B2">
      <w:pPr>
        <w:pStyle w:val="Bullet1"/>
        <w:rPr>
          <w:color w:val="auto"/>
        </w:rPr>
      </w:pPr>
      <w:r w:rsidRPr="004A10DF">
        <w:rPr>
          <w:color w:val="auto"/>
        </w:rPr>
        <w:t>c</w:t>
      </w:r>
      <w:r w:rsidR="00C87E37" w:rsidRPr="004A10DF">
        <w:rPr>
          <w:color w:val="auto"/>
        </w:rPr>
        <w:t>heck for wall movement, usually noted by a portion of the masonry structure having vertical and/or horizontal misalignment that varies from the design drawings or adjacent portions of the structure</w:t>
      </w:r>
      <w:r w:rsidR="00E459A5" w:rsidRPr="004A10DF">
        <w:rPr>
          <w:color w:val="auto"/>
        </w:rPr>
        <w:t>;</w:t>
      </w:r>
    </w:p>
    <w:p w14:paraId="50D91423" w14:textId="6C8353C6" w:rsidR="00C87E37" w:rsidRPr="004A10DF" w:rsidRDefault="008752D2" w:rsidP="005405B2">
      <w:pPr>
        <w:pStyle w:val="Bullet1"/>
        <w:rPr>
          <w:color w:val="auto"/>
        </w:rPr>
      </w:pPr>
      <w:r w:rsidRPr="004A10DF">
        <w:rPr>
          <w:color w:val="auto"/>
        </w:rPr>
        <w:lastRenderedPageBreak/>
        <w:t>check if</w:t>
      </w:r>
      <w:r w:rsidR="00C87E37" w:rsidRPr="004A10DF">
        <w:rPr>
          <w:color w:val="auto"/>
        </w:rPr>
        <w:t xml:space="preserve"> a portion of the structure </w:t>
      </w:r>
      <w:r w:rsidRPr="004A10DF">
        <w:rPr>
          <w:color w:val="auto"/>
        </w:rPr>
        <w:t xml:space="preserve">is exhibiting any evidence of </w:t>
      </w:r>
      <w:r w:rsidR="00C87E37" w:rsidRPr="004A10DF">
        <w:rPr>
          <w:color w:val="auto"/>
        </w:rPr>
        <w:t>settle</w:t>
      </w:r>
      <w:r w:rsidRPr="004A10DF">
        <w:rPr>
          <w:color w:val="auto"/>
        </w:rPr>
        <w:t>ment</w:t>
      </w:r>
      <w:r w:rsidR="004A10DF" w:rsidRPr="004A10DF">
        <w:rPr>
          <w:color w:val="auto"/>
        </w:rPr>
        <w:t>;</w:t>
      </w:r>
    </w:p>
    <w:p w14:paraId="0531B923" w14:textId="69BFE482" w:rsidR="004A10DF" w:rsidRPr="004A10DF" w:rsidRDefault="004A10DF" w:rsidP="004A10DF">
      <w:pPr>
        <w:pStyle w:val="Bullet1"/>
        <w:rPr>
          <w:color w:val="auto"/>
        </w:rPr>
      </w:pPr>
      <w:r w:rsidRPr="004A10DF">
        <w:rPr>
          <w:color w:val="auto"/>
        </w:rPr>
        <w:t>check for evidence of structural cracking;</w:t>
      </w:r>
    </w:p>
    <w:p w14:paraId="0898E484" w14:textId="1CC5E7FA" w:rsidR="004A10DF" w:rsidRPr="004A10DF" w:rsidRDefault="004A10DF" w:rsidP="005405B2">
      <w:pPr>
        <w:pStyle w:val="Bullet1"/>
        <w:rPr>
          <w:color w:val="auto"/>
        </w:rPr>
      </w:pPr>
      <w:r w:rsidRPr="004A10DF">
        <w:rPr>
          <w:color w:val="auto"/>
        </w:rPr>
        <w:t>check for evidence of any water ingress.</w:t>
      </w:r>
    </w:p>
    <w:p w14:paraId="62005A9B" w14:textId="10D55378" w:rsidR="00C87E37" w:rsidRPr="00E459A5" w:rsidRDefault="00C87E37" w:rsidP="005405B2">
      <w:pPr>
        <w:pStyle w:val="Heading3"/>
      </w:pPr>
      <w:bookmarkStart w:id="29" w:name="_Toc478640516"/>
      <w:r w:rsidRPr="00E459A5">
        <w:t>Repair Techniques</w:t>
      </w:r>
      <w:bookmarkEnd w:id="29"/>
    </w:p>
    <w:p w14:paraId="305F4921" w14:textId="3D8FD20C" w:rsidR="00C87E37" w:rsidRPr="0007050D" w:rsidRDefault="00C87E37" w:rsidP="00C87E37">
      <w:pPr>
        <w:pStyle w:val="BodyText"/>
      </w:pPr>
      <w:r w:rsidRPr="0007050D">
        <w:t xml:space="preserve">The detailing of stonework is generally simple and robust.  Individually damaged, cracked or spalled stones should preferably be removed and replaced with matching stone.  An alternative is to refasten loose stones using techniques such as the insertion of stainless steel or bronze pins. </w:t>
      </w:r>
      <w:r w:rsidR="00E459A5" w:rsidRPr="0007050D">
        <w:t xml:space="preserve"> </w:t>
      </w:r>
      <w:r w:rsidRPr="0007050D">
        <w:t xml:space="preserve">This is preferable to using cement repairs that tend to have a short life and which may themselves accelerate the erosion of the stone </w:t>
      </w:r>
      <w:r w:rsidR="005405B2" w:rsidRPr="0007050D">
        <w:t>by trapping salts and moisture.</w:t>
      </w:r>
    </w:p>
    <w:p w14:paraId="5C72899B" w14:textId="10B83574" w:rsidR="00C87E37" w:rsidRPr="0007050D" w:rsidRDefault="00C87E37" w:rsidP="00C87E37">
      <w:pPr>
        <w:pStyle w:val="BodyText"/>
      </w:pPr>
      <w:r w:rsidRPr="0007050D">
        <w:t>Pointed joints can be repaired using different grades of hydraulic lime or cementitious mortars with or without additives.  Hydraulic lime mortars are generally more appropriate to preservation of heritage structures.  The selection of the repair mortar should be considered carefully and be appropriate to the structure and consistent with the other masonry elements in the structure.</w:t>
      </w:r>
    </w:p>
    <w:p w14:paraId="3115D8D9" w14:textId="3A5EC411" w:rsidR="00C87E37" w:rsidRPr="0007050D" w:rsidRDefault="00C87E37" w:rsidP="00C87E37">
      <w:pPr>
        <w:pStyle w:val="BodyText"/>
      </w:pPr>
      <w:r w:rsidRPr="0007050D">
        <w:t>The re-painting of masonry structures and its associated preparation work should be carefully considered.  Where attractive dress</w:t>
      </w:r>
      <w:r w:rsidR="005405B2" w:rsidRPr="0007050D">
        <w:t>ed stone has been used in the c</w:t>
      </w:r>
      <w:r w:rsidRPr="0007050D">
        <w:t>o</w:t>
      </w:r>
      <w:r w:rsidR="005405B2" w:rsidRPr="0007050D">
        <w:t>n</w:t>
      </w:r>
      <w:r w:rsidRPr="0007050D">
        <w:t>struction, this should be protected.  Grit blasting or high pressure water jetting of textured finishes, especially where the stone is not robust enough to take such treatment should be avoided.  Alternative approaches that could be adopted include:</w:t>
      </w:r>
    </w:p>
    <w:p w14:paraId="2E2CD8FF" w14:textId="29287B78" w:rsidR="00C87E37" w:rsidRPr="0007050D" w:rsidRDefault="00C87E37" w:rsidP="005405B2">
      <w:pPr>
        <w:pStyle w:val="Bullet1"/>
        <w:rPr>
          <w:color w:val="auto"/>
        </w:rPr>
      </w:pPr>
      <w:r w:rsidRPr="0007050D">
        <w:rPr>
          <w:color w:val="auto"/>
        </w:rPr>
        <w:t>reconsider</w:t>
      </w:r>
      <w:r w:rsidR="0007050D" w:rsidRPr="0007050D">
        <w:rPr>
          <w:color w:val="auto"/>
        </w:rPr>
        <w:t>ing</w:t>
      </w:r>
      <w:r w:rsidRPr="0007050D">
        <w:rPr>
          <w:color w:val="auto"/>
        </w:rPr>
        <w:t xml:space="preserve"> whether it is really necessary to remove all paint in the first place;</w:t>
      </w:r>
    </w:p>
    <w:p w14:paraId="098D7227" w14:textId="7EC9078C" w:rsidR="00C87E37" w:rsidRPr="0007050D" w:rsidRDefault="00C87E37" w:rsidP="005405B2">
      <w:pPr>
        <w:pStyle w:val="Bullet1"/>
        <w:rPr>
          <w:color w:val="auto"/>
        </w:rPr>
      </w:pPr>
      <w:r w:rsidRPr="0007050D">
        <w:rPr>
          <w:color w:val="auto"/>
        </w:rPr>
        <w:t>us</w:t>
      </w:r>
      <w:r w:rsidR="0007050D" w:rsidRPr="0007050D">
        <w:rPr>
          <w:color w:val="auto"/>
        </w:rPr>
        <w:t>ing</w:t>
      </w:r>
      <w:r w:rsidRPr="0007050D">
        <w:rPr>
          <w:color w:val="auto"/>
        </w:rPr>
        <w:t xml:space="preserve"> other techniques on moulded or finely tooled stonework such as water washing  or chemical poultices;</w:t>
      </w:r>
    </w:p>
    <w:p w14:paraId="1260E889" w14:textId="01338DB5" w:rsidR="00C87E37" w:rsidRPr="0007050D" w:rsidRDefault="00C87E37" w:rsidP="005405B2">
      <w:pPr>
        <w:pStyle w:val="Bullet1"/>
        <w:rPr>
          <w:color w:val="auto"/>
        </w:rPr>
      </w:pPr>
      <w:r w:rsidRPr="0007050D">
        <w:rPr>
          <w:color w:val="auto"/>
        </w:rPr>
        <w:t>employ</w:t>
      </w:r>
      <w:r w:rsidR="0007050D" w:rsidRPr="0007050D">
        <w:rPr>
          <w:color w:val="auto"/>
        </w:rPr>
        <w:t>ing</w:t>
      </w:r>
      <w:r w:rsidRPr="0007050D">
        <w:rPr>
          <w:color w:val="auto"/>
        </w:rPr>
        <w:t xml:space="preserve"> firms skilled in c</w:t>
      </w:r>
      <w:r w:rsidR="0007050D" w:rsidRPr="0007050D">
        <w:rPr>
          <w:color w:val="auto"/>
        </w:rPr>
        <w:t>onservation work for such tasks</w:t>
      </w:r>
      <w:r w:rsidR="00E459A5" w:rsidRPr="0007050D">
        <w:rPr>
          <w:color w:val="auto"/>
        </w:rPr>
        <w:t>;</w:t>
      </w:r>
    </w:p>
    <w:p w14:paraId="7648D98E" w14:textId="31D0185F" w:rsidR="00C87E37" w:rsidRPr="0007050D" w:rsidRDefault="00C87E37" w:rsidP="00C87E37">
      <w:pPr>
        <w:pStyle w:val="Bullet1"/>
        <w:rPr>
          <w:color w:val="auto"/>
        </w:rPr>
      </w:pPr>
      <w:r w:rsidRPr="0007050D">
        <w:rPr>
          <w:color w:val="auto"/>
        </w:rPr>
        <w:t>train</w:t>
      </w:r>
      <w:r w:rsidR="0007050D" w:rsidRPr="0007050D">
        <w:rPr>
          <w:color w:val="auto"/>
        </w:rPr>
        <w:t>ing</w:t>
      </w:r>
      <w:r w:rsidRPr="0007050D">
        <w:rPr>
          <w:color w:val="auto"/>
        </w:rPr>
        <w:t xml:space="preserve"> some in-house maintenance staff in conservation techniques.</w:t>
      </w:r>
    </w:p>
    <w:p w14:paraId="63CF1C56" w14:textId="232262A3" w:rsidR="00C87E37" w:rsidRPr="00E459A5" w:rsidRDefault="00C87E37" w:rsidP="00A64582">
      <w:pPr>
        <w:pStyle w:val="Heading2"/>
      </w:pPr>
      <w:bookmarkStart w:id="30" w:name="_Toc478640517"/>
      <w:r w:rsidRPr="00E459A5">
        <w:t>Timber</w:t>
      </w:r>
      <w:bookmarkEnd w:id="30"/>
    </w:p>
    <w:p w14:paraId="792ED583" w14:textId="77777777" w:rsidR="005405B2" w:rsidRPr="00E459A5" w:rsidRDefault="005405B2" w:rsidP="005405B2">
      <w:pPr>
        <w:pStyle w:val="Heading2separationline"/>
      </w:pPr>
    </w:p>
    <w:p w14:paraId="1B7F03E8" w14:textId="14C1FBAD" w:rsidR="00C87E37" w:rsidRPr="00E459A5" w:rsidRDefault="00C87E37" w:rsidP="005405B2">
      <w:pPr>
        <w:pStyle w:val="Heading3"/>
      </w:pPr>
      <w:bookmarkStart w:id="31" w:name="_Toc478640518"/>
      <w:r w:rsidRPr="00E459A5">
        <w:t>Material description and properties</w:t>
      </w:r>
      <w:bookmarkEnd w:id="31"/>
    </w:p>
    <w:p w14:paraId="3AC759AD" w14:textId="560D5678" w:rsidR="00C87E37" w:rsidRPr="00694702" w:rsidRDefault="00C87E37" w:rsidP="00C87E37">
      <w:pPr>
        <w:pStyle w:val="BodyText"/>
      </w:pPr>
      <w:r w:rsidRPr="00E459A5">
        <w:t xml:space="preserve">Timber </w:t>
      </w:r>
      <w:r w:rsidRPr="00694702">
        <w:t>is a building material used in lighthouse construction.  Easily shaped by sawing, planing, carving, and gouging, timber was used for many components of lighthouses.  Timber towers were generally timber frame construction covered with sheathing.</w:t>
      </w:r>
      <w:r w:rsidR="00694702" w:rsidRPr="00694702">
        <w:t xml:space="preserve"> </w:t>
      </w:r>
      <w:r w:rsidRPr="00694702">
        <w:t xml:space="preserve"> All other lighthouse components such as door and window surrounds, cornices, doors and windows were also constructed of timber.  The use of timber in lighthouse construction, however, was not limited to the AtoN structure.  Timber was also used in the construction of ancillary buildings as building components and in roof structure</w:t>
      </w:r>
      <w:r w:rsidR="00694702" w:rsidRPr="00694702">
        <w:t>s</w:t>
      </w:r>
      <w:r w:rsidRPr="00694702">
        <w:t xml:space="preserve">.  Many masonry and iron lighthouses were fitted with timber components.  Timber piles have been used to support AtoN platforms and equipment.  Timber members have traditionally been used for construction and maintenance of </w:t>
      </w:r>
      <w:r w:rsidR="00694702" w:rsidRPr="00694702">
        <w:t>AtoN</w:t>
      </w:r>
      <w:r w:rsidRPr="00694702">
        <w:t xml:space="preserve"> structures due to their availability, economy, and ease of handling relative to other construction materials.  The durability of timber is generally related to the species of wood from which it comes.  The choice of timber to be used for repairs is of critical importance. </w:t>
      </w:r>
      <w:r w:rsidR="00E459A5" w:rsidRPr="00694702">
        <w:t xml:space="preserve"> </w:t>
      </w:r>
      <w:r w:rsidRPr="00694702">
        <w:t>A match in timber type should be obtained, for instance oak for oak and red deal for red deal, so that the physical performance and structural capabilities of the timber are compatible.</w:t>
      </w:r>
    </w:p>
    <w:p w14:paraId="0CC819D1" w14:textId="70E01CDC" w:rsidR="00C87E37" w:rsidRPr="00E459A5" w:rsidRDefault="00694702" w:rsidP="005405B2">
      <w:pPr>
        <w:pStyle w:val="Heading3"/>
      </w:pPr>
      <w:bookmarkStart w:id="32" w:name="_Toc478640519"/>
      <w:r>
        <w:t>Behaviour and Risks/</w:t>
      </w:r>
      <w:r w:rsidR="00C87E37" w:rsidRPr="00E459A5">
        <w:t>Issues</w:t>
      </w:r>
      <w:bookmarkEnd w:id="32"/>
    </w:p>
    <w:p w14:paraId="739323D7" w14:textId="77777777" w:rsidR="00C87E37" w:rsidRPr="00E459A5" w:rsidRDefault="00C87E37" w:rsidP="00C87E37">
      <w:pPr>
        <w:pStyle w:val="BodyText"/>
      </w:pPr>
      <w:r w:rsidRPr="00E459A5">
        <w:t>Causes of timber damage and decay include the following:</w:t>
      </w:r>
    </w:p>
    <w:p w14:paraId="6ED2E2CB" w14:textId="68251E73" w:rsidR="00C87E37" w:rsidRPr="00E459A5" w:rsidRDefault="00C87E37" w:rsidP="005405B2">
      <w:pPr>
        <w:pStyle w:val="Bullet1"/>
      </w:pPr>
      <w:r w:rsidRPr="00E459A5">
        <w:t>inherent design flaws or missing/damaged features that allow for the exposure of wood end grain to moisture or allow water to puddle or collect on wooden components;</w:t>
      </w:r>
    </w:p>
    <w:p w14:paraId="2B5370F8" w14:textId="730E1730" w:rsidR="00C87E37" w:rsidRPr="00E459A5" w:rsidRDefault="00C87E37" w:rsidP="005405B2">
      <w:pPr>
        <w:pStyle w:val="Bullet1"/>
      </w:pPr>
      <w:r w:rsidRPr="00E459A5">
        <w:t>lack of trim elements and metal flashings to protect the timber elements;</w:t>
      </w:r>
    </w:p>
    <w:p w14:paraId="3B21B13C" w14:textId="7E9C7E7A" w:rsidR="00C87E37" w:rsidRDefault="00C87E37" w:rsidP="005405B2">
      <w:pPr>
        <w:pStyle w:val="Bullet1"/>
      </w:pPr>
      <w:r w:rsidRPr="00E459A5">
        <w:lastRenderedPageBreak/>
        <w:t>failed coating systems that allow raw timber to come in contact with moisture;</w:t>
      </w:r>
    </w:p>
    <w:p w14:paraId="5DE6FE9A" w14:textId="607C2526" w:rsidR="008E480D" w:rsidRPr="00E459A5" w:rsidRDefault="008E480D" w:rsidP="005405B2">
      <w:pPr>
        <w:pStyle w:val="Bullet1"/>
      </w:pPr>
      <w:r>
        <w:t>dry rot and wet rot.</w:t>
      </w:r>
    </w:p>
    <w:p w14:paraId="0D8C6277" w14:textId="762B6B9B" w:rsidR="00C87E37" w:rsidRPr="00E459A5" w:rsidRDefault="00C87E37" w:rsidP="00C87E37">
      <w:pPr>
        <w:pStyle w:val="Bullet1"/>
      </w:pPr>
      <w:r w:rsidRPr="00E459A5">
        <w:t>attack by fungus, insects, or other pests.</w:t>
      </w:r>
    </w:p>
    <w:p w14:paraId="5DAA2FF8" w14:textId="7ACC09C6" w:rsidR="00C87E37" w:rsidRPr="00E459A5" w:rsidRDefault="00C87E37" w:rsidP="005405B2">
      <w:pPr>
        <w:pStyle w:val="Heading3"/>
      </w:pPr>
      <w:bookmarkStart w:id="33" w:name="_Toc478640520"/>
      <w:r w:rsidRPr="00E459A5">
        <w:t>Preventive Maintenance</w:t>
      </w:r>
      <w:bookmarkEnd w:id="33"/>
    </w:p>
    <w:p w14:paraId="64FF1488" w14:textId="59975E90" w:rsidR="00C87E37" w:rsidRPr="00E459A5" w:rsidRDefault="005405B2" w:rsidP="005405B2">
      <w:pPr>
        <w:pStyle w:val="Bullet1"/>
      </w:pPr>
      <w:r w:rsidRPr="00E459A5">
        <w:t>p</w:t>
      </w:r>
      <w:r w:rsidR="00C87E37" w:rsidRPr="00E459A5">
        <w:t>reservation treatment systems can be used to protect the integrity of the timber</w:t>
      </w:r>
      <w:r w:rsidRPr="00E459A5">
        <w:t>;</w:t>
      </w:r>
    </w:p>
    <w:p w14:paraId="28C3A4A3" w14:textId="1F139594" w:rsidR="00C87E37" w:rsidRPr="00E459A5" w:rsidRDefault="005405B2" w:rsidP="005405B2">
      <w:pPr>
        <w:pStyle w:val="Bullet1"/>
      </w:pPr>
      <w:r w:rsidRPr="00E459A5">
        <w:t>p</w:t>
      </w:r>
      <w:r w:rsidR="00C87E37" w:rsidRPr="00E459A5">
        <w:t>rotective surface coatings are essential with appropriate surface preparation and correct application of the paint system</w:t>
      </w:r>
      <w:r w:rsidRPr="00E459A5">
        <w:t>;</w:t>
      </w:r>
    </w:p>
    <w:p w14:paraId="4A865FC7" w14:textId="4BEF32BB" w:rsidR="00C87E37" w:rsidRPr="00E459A5" w:rsidRDefault="005405B2" w:rsidP="00C87E37">
      <w:pPr>
        <w:pStyle w:val="Bullet1"/>
      </w:pPr>
      <w:r w:rsidRPr="00E459A5">
        <w:t>w</w:t>
      </w:r>
      <w:r w:rsidR="00C87E37" w:rsidRPr="00E459A5">
        <w:t>here enclosed lighthouses are constructed of timber, the provision of adequate ventilation should be considered in order to ensure that environmental conditions within the structure protect the timber from phy</w:t>
      </w:r>
      <w:r w:rsidRPr="00E459A5">
        <w:t>sical and biological decay.</w:t>
      </w:r>
    </w:p>
    <w:p w14:paraId="20154503" w14:textId="327A0714" w:rsidR="00C87E37" w:rsidRPr="00E459A5" w:rsidRDefault="00C87E37" w:rsidP="005405B2">
      <w:pPr>
        <w:pStyle w:val="Heading3"/>
      </w:pPr>
      <w:bookmarkStart w:id="34" w:name="_Toc478640521"/>
      <w:r w:rsidRPr="00E459A5">
        <w:t>Condition Assessment</w:t>
      </w:r>
      <w:bookmarkEnd w:id="34"/>
    </w:p>
    <w:p w14:paraId="6B055742" w14:textId="6D14BCBA" w:rsidR="00C87E37" w:rsidRPr="00E459A5" w:rsidRDefault="00C87E37" w:rsidP="00C87E37">
      <w:pPr>
        <w:pStyle w:val="BodyText"/>
      </w:pPr>
      <w:r w:rsidRPr="00E459A5">
        <w:t xml:space="preserve">Inspect structural elements and timber components in lighthouses to verify the integrity of the timber members.  Cracking in timber elements could suggest excessive loading on the member.  Evidence of fungal growth can be an indication of either dry rot or wet rot in the timber, with dry rot having the more serious effect on the timber member.  Evidence of insect infestation, typically referred to as </w:t>
      </w:r>
      <w:r w:rsidR="00B80145" w:rsidRPr="00E459A5">
        <w:t>‘</w:t>
      </w:r>
      <w:r w:rsidRPr="00E459A5">
        <w:t>woodworm</w:t>
      </w:r>
      <w:r w:rsidR="00B80145" w:rsidRPr="00E459A5">
        <w:t>’</w:t>
      </w:r>
      <w:r w:rsidRPr="00E459A5">
        <w:t xml:space="preserve">, can threaten the structural integrity of the timber member because the insects use wood as a food source and eventually eat away enough of the material that the structural strength is compromised, and can eventually lead to failure.  </w:t>
      </w:r>
    </w:p>
    <w:p w14:paraId="025DCEF7" w14:textId="77777777" w:rsidR="00BA5843" w:rsidRDefault="00C87E37" w:rsidP="00C87E37">
      <w:pPr>
        <w:pStyle w:val="BodyText"/>
      </w:pPr>
      <w:r w:rsidRPr="00BA5843">
        <w:t xml:space="preserve">In relation to timber piles, check the tops of piles for physical damage, dry rot, and termite or pest infestation and determine the depth of deterioration.  Check for cracked, rotted, loose, or worn piles or connecting braces.  Visually examine piling in the tidal zone for marine borer damage.  The tidal zone is the area between high and low tide and is likely to be the most damaged.  Clear a section of the structure of all marine growth and visually inspect for surface deterioration.  Sound the piles with a hammer and carefully probe with a thin-pointed tool such as an ice pick to look for internal decay and soft timber.  Check for member damage due to overload or impact. </w:t>
      </w:r>
      <w:r w:rsidR="005405B2" w:rsidRPr="00BA5843">
        <w:t xml:space="preserve"> Check pile and mast alignment.</w:t>
      </w:r>
      <w:r w:rsidR="00BA5843" w:rsidRPr="00BA5843">
        <w:t xml:space="preserve">  </w:t>
      </w:r>
    </w:p>
    <w:p w14:paraId="0C4EFF14" w14:textId="2A3F109F" w:rsidR="00C87E37" w:rsidRPr="00E459A5" w:rsidRDefault="00C87E37" w:rsidP="00C87E37">
      <w:pPr>
        <w:pStyle w:val="BodyText"/>
      </w:pPr>
      <w:r w:rsidRPr="00BA5843">
        <w:t>Check</w:t>
      </w:r>
      <w:r w:rsidR="00BA5843">
        <w:t xml:space="preserve"> also</w:t>
      </w:r>
      <w:r w:rsidRPr="00BA5843">
        <w:t xml:space="preserve"> for corrosion of steel fasteners, including bolts, drift pins, and wire rope.  Steel fasteners embedded in wet timber usually corrode faster inside the timber, which may not be apparent from visual inspection.  Strike the bolt ends with a hammer to check for internal corrosion failure.  Wire rope is often used to wrap timber pile cluster structures to hold the pile heads together.  This wire rope typically corrodes internally at a faster rate than externally and may be structurally compromised even when the exterior of the wire appears only lightly corroded.</w:t>
      </w:r>
    </w:p>
    <w:p w14:paraId="4D9C4A0D" w14:textId="2D06AA10" w:rsidR="00C87E37" w:rsidRPr="00E459A5" w:rsidRDefault="00C87E37" w:rsidP="005405B2">
      <w:pPr>
        <w:pStyle w:val="Heading3"/>
      </w:pPr>
      <w:bookmarkStart w:id="35" w:name="_Toc478640522"/>
      <w:r w:rsidRPr="00E459A5">
        <w:t>Repair Techniques</w:t>
      </w:r>
      <w:bookmarkEnd w:id="35"/>
    </w:p>
    <w:p w14:paraId="2CBA9E1D" w14:textId="4EA1D705" w:rsidR="00C87E37" w:rsidRPr="00E459A5" w:rsidRDefault="00C87E37" w:rsidP="00C87E37">
      <w:pPr>
        <w:pStyle w:val="BodyText"/>
      </w:pPr>
      <w:r w:rsidRPr="00E459A5">
        <w:t>Damaged structural elements should be replaced in their entirety or part repl</w:t>
      </w:r>
      <w:r w:rsidR="005405B2" w:rsidRPr="00E459A5">
        <w:t>aced using splicing techniques.</w:t>
      </w:r>
    </w:p>
    <w:p w14:paraId="5B288263" w14:textId="02E25323" w:rsidR="00C87E37" w:rsidRPr="00E459A5" w:rsidRDefault="00C87E37" w:rsidP="00C87E37">
      <w:pPr>
        <w:pStyle w:val="BodyText"/>
      </w:pPr>
      <w:r w:rsidRPr="00E459A5">
        <w:t>As new timber is often placed in an area previously affected by timber decay, fungicidal</w:t>
      </w:r>
      <w:r w:rsidR="005405B2" w:rsidRPr="00E459A5">
        <w:t xml:space="preserve"> </w:t>
      </w:r>
      <w:r w:rsidRPr="00E459A5">
        <w:t>or insecticidal pre-treatment of the timber should always be considered and only omitted if there is a good reason for doing so.  New timber should not be placed in direct contact with damp masonry, but should be isolated from it, either by supporting the timber on new brackets away from the wall or by placing a damp-proof layer between the timber and masonry.</w:t>
      </w:r>
    </w:p>
    <w:p w14:paraId="3C1EFFE9" w14:textId="447B040D" w:rsidR="00C87E37" w:rsidRPr="00E459A5" w:rsidRDefault="00C87E37" w:rsidP="00C87E37">
      <w:pPr>
        <w:pStyle w:val="BodyText"/>
      </w:pPr>
      <w:r w:rsidRPr="00E459A5">
        <w:t>More extensive repairs can be made using modern mechanical fasteners such as tooth plate connectors, split rings and steel brackets. Introducing a new structural member to reinforce the existing structure or even supersede it</w:t>
      </w:r>
      <w:r w:rsidR="00D5172D">
        <w:t>,</w:t>
      </w:r>
      <w:r w:rsidRPr="00E459A5">
        <w:t xml:space="preserve"> is often a viable option and can usually be designed to avoid the removal of the failed original timber.</w:t>
      </w:r>
    </w:p>
    <w:p w14:paraId="668D3B5C" w14:textId="20F54795" w:rsidR="00C87E37" w:rsidRPr="00E459A5" w:rsidRDefault="00C87E37" w:rsidP="00C87E37">
      <w:pPr>
        <w:pStyle w:val="BodyText"/>
      </w:pPr>
      <w:r w:rsidRPr="00E459A5">
        <w:t xml:space="preserve">The use of other more specialist repair techniques, such as resin-fixing steel or carbon fibre plates to existing timbers, or fixing plates or tensile rods within the timber, requires specialist knowledge and expertise in </w:t>
      </w:r>
      <w:r w:rsidR="00A217F5" w:rsidRPr="00E459A5">
        <w:t>their design and specification.</w:t>
      </w:r>
    </w:p>
    <w:p w14:paraId="5F88CA1D" w14:textId="3F9C0B08" w:rsidR="00C87E37" w:rsidRPr="00E459A5" w:rsidRDefault="00C87E37" w:rsidP="00A64582">
      <w:pPr>
        <w:pStyle w:val="Heading2"/>
      </w:pPr>
      <w:bookmarkStart w:id="36" w:name="_Toc478640523"/>
      <w:r w:rsidRPr="00E459A5">
        <w:lastRenderedPageBreak/>
        <w:t>Concrete</w:t>
      </w:r>
      <w:bookmarkEnd w:id="36"/>
    </w:p>
    <w:p w14:paraId="4FC3FC68" w14:textId="77777777" w:rsidR="00A217F5" w:rsidRPr="00E459A5" w:rsidRDefault="00A217F5" w:rsidP="00A217F5">
      <w:pPr>
        <w:pStyle w:val="Heading2separationline"/>
      </w:pPr>
    </w:p>
    <w:p w14:paraId="1DBEAAEE" w14:textId="2CB6F15B" w:rsidR="00C87E37" w:rsidRPr="00E459A5" w:rsidRDefault="00C87E37" w:rsidP="00A217F5">
      <w:pPr>
        <w:pStyle w:val="Heading3"/>
      </w:pPr>
      <w:bookmarkStart w:id="37" w:name="_Toc478640524"/>
      <w:r w:rsidRPr="00E459A5">
        <w:t>Material description and properties</w:t>
      </w:r>
      <w:bookmarkEnd w:id="37"/>
    </w:p>
    <w:p w14:paraId="36B0319F" w14:textId="77777777" w:rsidR="00C87E37" w:rsidRPr="002E6133" w:rsidRDefault="00C87E37" w:rsidP="00C87E37">
      <w:pPr>
        <w:pStyle w:val="BodyText"/>
      </w:pPr>
      <w:r w:rsidRPr="002E6133">
        <w:t>Concrete is a construction material used for ATON structures due to its relatively low cost and durability.  Types of concrete include:</w:t>
      </w:r>
    </w:p>
    <w:p w14:paraId="206C6D57" w14:textId="70BAD6FF" w:rsidR="00C87E37" w:rsidRPr="00E459A5" w:rsidRDefault="00A217F5" w:rsidP="002E6133">
      <w:pPr>
        <w:pStyle w:val="Bullet1"/>
      </w:pPr>
      <w:r w:rsidRPr="002E6133">
        <w:rPr>
          <w:b/>
          <w:color w:val="auto"/>
        </w:rPr>
        <w:t>U</w:t>
      </w:r>
      <w:r w:rsidR="00C87E37" w:rsidRPr="002E6133">
        <w:rPr>
          <w:b/>
          <w:color w:val="auto"/>
        </w:rPr>
        <w:t>nreinforced concrete</w:t>
      </w:r>
      <w:r w:rsidR="00C87E37" w:rsidRPr="002E6133">
        <w:rPr>
          <w:color w:val="auto"/>
        </w:rPr>
        <w:t xml:space="preserve"> is a composite material containing aggregates (sand, gravel, crushed shell, or rock) held together by a cement combin</w:t>
      </w:r>
      <w:r w:rsidR="002E6133" w:rsidRPr="002E6133">
        <w:rPr>
          <w:color w:val="auto"/>
        </w:rPr>
        <w:t xml:space="preserve">ed with water to form a paste.   </w:t>
      </w:r>
      <w:r w:rsidR="00C87E37" w:rsidRPr="002E6133">
        <w:rPr>
          <w:color w:val="auto"/>
        </w:rPr>
        <w:t xml:space="preserve">It gets its name from the fact that it does not have any </w:t>
      </w:r>
      <w:r w:rsidR="00C87E37" w:rsidRPr="00E459A5">
        <w:t>steel reinforcing bars.  Unreinforced concre</w:t>
      </w:r>
      <w:r w:rsidR="002E6133">
        <w:t>te, however, is relatively weak</w:t>
      </w:r>
      <w:r w:rsidR="00C87E37" w:rsidRPr="00E459A5">
        <w:t>.</w:t>
      </w:r>
    </w:p>
    <w:p w14:paraId="7413506F" w14:textId="67E6E070" w:rsidR="00E459A5" w:rsidRDefault="00C87E37" w:rsidP="00E459A5">
      <w:pPr>
        <w:pStyle w:val="Bullet1"/>
      </w:pPr>
      <w:r w:rsidRPr="00E459A5">
        <w:rPr>
          <w:b/>
        </w:rPr>
        <w:t>Reinforced concrete</w:t>
      </w:r>
      <w:r w:rsidRPr="00E459A5">
        <w:t xml:space="preserve"> is concrete strengthened by the inclusion of </w:t>
      </w:r>
      <w:r w:rsidR="002E6133" w:rsidRPr="00E459A5">
        <w:t xml:space="preserve">steel reinforcing </w:t>
      </w:r>
      <w:r w:rsidRPr="00E459A5">
        <w:t>bars, which increase the tensile strength of concrete</w:t>
      </w:r>
      <w:r w:rsidR="002E6133">
        <w:t>.</w:t>
      </w:r>
    </w:p>
    <w:p w14:paraId="7AAB6E81" w14:textId="520BED31" w:rsidR="00C87E37" w:rsidRPr="00E459A5" w:rsidRDefault="00C87E37" w:rsidP="00E459A5">
      <w:pPr>
        <w:pStyle w:val="Bullet1text"/>
      </w:pPr>
      <w:r w:rsidRPr="00E459A5">
        <w:t>Both unreinforced and reinforced concrete can be either cast in</w:t>
      </w:r>
      <w:r w:rsidR="00C430B9">
        <w:t>-situ</w:t>
      </w:r>
      <w:r w:rsidRPr="00E459A5">
        <w:t xml:space="preserve"> or precast.</w:t>
      </w:r>
    </w:p>
    <w:p w14:paraId="1DBB4B25" w14:textId="04F5530B" w:rsidR="00C87E37" w:rsidRPr="00E459A5" w:rsidRDefault="00C430B9" w:rsidP="002E6133">
      <w:pPr>
        <w:pStyle w:val="Bullet1"/>
      </w:pPr>
      <w:r w:rsidRPr="002E6133">
        <w:rPr>
          <w:b/>
        </w:rPr>
        <w:t xml:space="preserve">Cast </w:t>
      </w:r>
      <w:r w:rsidR="00C87E37" w:rsidRPr="002E6133">
        <w:rPr>
          <w:b/>
        </w:rPr>
        <w:t>in-situ concrete</w:t>
      </w:r>
      <w:r w:rsidR="00C87E37" w:rsidRPr="00E459A5">
        <w:t xml:space="preserve"> is poured on</w:t>
      </w:r>
      <w:r>
        <w:t xml:space="preserve"> </w:t>
      </w:r>
      <w:r w:rsidR="00C87E37" w:rsidRPr="00E459A5">
        <w:t>site into previously erected form</w:t>
      </w:r>
      <w:r w:rsidR="009B1E9A">
        <w:t>work</w:t>
      </w:r>
      <w:r w:rsidR="00C87E37" w:rsidRPr="00E459A5">
        <w:t xml:space="preserve"> that is remov</w:t>
      </w:r>
      <w:r w:rsidR="002E6133">
        <w:t>ed after the concrete has set.</w:t>
      </w:r>
    </w:p>
    <w:p w14:paraId="353E7CB8" w14:textId="69ABC184" w:rsidR="00C87E37" w:rsidRPr="00E459A5" w:rsidRDefault="00C87E37" w:rsidP="00B67B2C">
      <w:pPr>
        <w:pStyle w:val="Bullet1"/>
      </w:pPr>
      <w:r w:rsidRPr="009B1E9A">
        <w:rPr>
          <w:b/>
        </w:rPr>
        <w:t>Precast concrete</w:t>
      </w:r>
      <w:r w:rsidRPr="00E459A5">
        <w:t xml:space="preserve"> is moulded offsite into building components</w:t>
      </w:r>
      <w:r w:rsidR="009B1E9A">
        <w:t xml:space="preserve">.  </w:t>
      </w:r>
      <w:r w:rsidRPr="00E459A5">
        <w:t>These are transported to and assembled on site to form the structure.</w:t>
      </w:r>
    </w:p>
    <w:p w14:paraId="3943741D" w14:textId="05414C77" w:rsidR="00C87E37" w:rsidRPr="00E459A5" w:rsidRDefault="00C87E37" w:rsidP="00B67B2C">
      <w:pPr>
        <w:pStyle w:val="Bullet1"/>
      </w:pPr>
      <w:r w:rsidRPr="009B1E9A">
        <w:rPr>
          <w:b/>
        </w:rPr>
        <w:t>Prestressed concrete</w:t>
      </w:r>
      <w:r w:rsidRPr="00E459A5">
        <w:t xml:space="preserve"> is concrete that has had internal stresses introduced to counteract the tensile stresses that will be imposed in service</w:t>
      </w:r>
      <w:r w:rsidR="009B1E9A">
        <w:t xml:space="preserve">.   </w:t>
      </w:r>
      <w:r w:rsidRPr="00E459A5">
        <w:t>The stress is usually imposed by tendons of individual hard-drawn wires, cables of hard-drawn wires, or bars of high strength alloy steel.  Prestressing may be achieved either by pre-tensioning or by post-tensioning.</w:t>
      </w:r>
    </w:p>
    <w:p w14:paraId="4AB145F2" w14:textId="3E6A7E4B" w:rsidR="00C87E37" w:rsidRPr="00E459A5" w:rsidRDefault="00A217F5" w:rsidP="00B67B2C">
      <w:pPr>
        <w:pStyle w:val="Bullet1"/>
      </w:pPr>
      <w:r w:rsidRPr="009B1E9A">
        <w:rPr>
          <w:b/>
        </w:rPr>
        <w:t>Ultra-high</w:t>
      </w:r>
      <w:r w:rsidR="00C87E37" w:rsidRPr="009B1E9A">
        <w:rPr>
          <w:b/>
        </w:rPr>
        <w:t xml:space="preserve"> performance fibre reinforced concrete</w:t>
      </w:r>
      <w:r w:rsidR="00C87E37" w:rsidRPr="00E459A5">
        <w:t xml:space="preserve"> is a type of reinforced concrete</w:t>
      </w:r>
      <w:r w:rsidR="009B1E9A">
        <w:t xml:space="preserve"> with exceptional performance.   </w:t>
      </w:r>
      <w:r w:rsidR="00C87E37" w:rsidRPr="00E459A5">
        <w:t>Its mix de</w:t>
      </w:r>
      <w:r w:rsidR="009B1E9A">
        <w:t>sign makes use of superplasticis</w:t>
      </w:r>
      <w:r w:rsidR="00C87E37" w:rsidRPr="00E459A5">
        <w:t>ers, specific types of aggregate, ultrafine particles and fibres (metal or polymer).</w:t>
      </w:r>
      <w:r w:rsidR="009B1E9A">
        <w:t xml:space="preserve">  </w:t>
      </w:r>
      <w:r w:rsidR="00C87E37" w:rsidRPr="00E459A5">
        <w:t>Its high strength and low permeability to aggressive agents is achieved by a considerable reduction in porosity, making it very use</w:t>
      </w:r>
      <w:r w:rsidRPr="00E459A5">
        <w:t>ful in the marine environment.</w:t>
      </w:r>
    </w:p>
    <w:p w14:paraId="0DD532A7" w14:textId="7C8C05D9" w:rsidR="00C87E37" w:rsidRPr="00E459A5" w:rsidRDefault="00C87E37" w:rsidP="00A217F5">
      <w:pPr>
        <w:pStyle w:val="Heading3"/>
      </w:pPr>
      <w:bookmarkStart w:id="38" w:name="_Toc478640525"/>
      <w:r w:rsidRPr="00E459A5">
        <w:t>Behaviour and Risks/Issues</w:t>
      </w:r>
      <w:bookmarkEnd w:id="38"/>
    </w:p>
    <w:p w14:paraId="4704ED0F" w14:textId="77777777" w:rsidR="00C87E37" w:rsidRPr="00E459A5" w:rsidRDefault="00C87E37" w:rsidP="00C87E37">
      <w:pPr>
        <w:pStyle w:val="BodyText"/>
      </w:pPr>
      <w:r w:rsidRPr="00E459A5">
        <w:t xml:space="preserve">Deterioration of concrete can be caused by environmental factors, inferior materials, poor workmanship, inherent structural design defects, and inadequate maintenance.  Typical signs of concrete deterioration include:  </w:t>
      </w:r>
    </w:p>
    <w:p w14:paraId="230741BA" w14:textId="2461FCC8" w:rsidR="00C87E37" w:rsidRPr="00E459A5" w:rsidRDefault="00C87E37" w:rsidP="00B67B2C">
      <w:pPr>
        <w:pStyle w:val="Bullet1"/>
      </w:pPr>
      <w:r w:rsidRPr="00235EB0">
        <w:rPr>
          <w:b/>
        </w:rPr>
        <w:t>Cracking</w:t>
      </w:r>
      <w:r w:rsidRPr="00E459A5">
        <w:t xml:space="preserve"> occurs over time in virtu</w:t>
      </w:r>
      <w:r w:rsidR="00235EB0">
        <w:t xml:space="preserve">ally all concrete.  </w:t>
      </w:r>
      <w:r w:rsidRPr="00E459A5">
        <w:t xml:space="preserve">Cracks vary in depth, width, direction, pattern, location, and cause. Cracks can be either active or dormant (inactive).  Active cracks widen, deepen, or migrate through the concrete. </w:t>
      </w:r>
      <w:r w:rsidR="00235EB0">
        <w:t xml:space="preserve"> </w:t>
      </w:r>
      <w:r w:rsidRPr="00E459A5">
        <w:t xml:space="preserve">Dormant cracks remain unchanged. </w:t>
      </w:r>
      <w:r w:rsidR="00235EB0">
        <w:t xml:space="preserve"> </w:t>
      </w:r>
      <w:r w:rsidRPr="00E459A5">
        <w:t>Some dormant cracks, such as those caused by shrinkage during the curing process, pose no danger, but if left unrepaired, they can provide convenient channels for moisture penetration, which normally causes further damage.</w:t>
      </w:r>
    </w:p>
    <w:p w14:paraId="687137E9" w14:textId="1F32056F" w:rsidR="00C87E37" w:rsidRPr="00E459A5" w:rsidRDefault="00C87E37" w:rsidP="00B67B2C">
      <w:pPr>
        <w:pStyle w:val="Bullet1"/>
      </w:pPr>
      <w:r w:rsidRPr="00235EB0">
        <w:rPr>
          <w:b/>
        </w:rPr>
        <w:t>Spalling</w:t>
      </w:r>
      <w:r w:rsidRPr="00E459A5">
        <w:t xml:space="preserve"> is the loss of surface material in patches </w:t>
      </w:r>
      <w:r w:rsidR="00414B60">
        <w:t>of varying size</w:t>
      </w:r>
      <w:r w:rsidR="00235EB0">
        <w:t xml:space="preserve">.  </w:t>
      </w:r>
      <w:r w:rsidRPr="00E459A5">
        <w:t>It occurs when reinforcing bars corrode, thus creating high stresses within the concrete.</w:t>
      </w:r>
      <w:r w:rsidR="00235EB0">
        <w:t xml:space="preserve">  </w:t>
      </w:r>
      <w:r w:rsidRPr="00E459A5">
        <w:t>As a result, chunks of con</w:t>
      </w:r>
      <w:r w:rsidR="00235EB0">
        <w:t xml:space="preserve">crete break off from the surface.  </w:t>
      </w:r>
      <w:r w:rsidRPr="00E459A5">
        <w:t>Similar damage can occur when water absorbed by porous aggregates freezes.  Paints or sealants, which trap moisture beneath the surface of the impermeable ba</w:t>
      </w:r>
      <w:r w:rsidR="00BD2CF2" w:rsidRPr="00E459A5">
        <w:t>rrier can also cause spalling.</w:t>
      </w:r>
    </w:p>
    <w:p w14:paraId="5A7AE073" w14:textId="14512D31" w:rsidR="00C87E37" w:rsidRPr="00E459A5" w:rsidRDefault="00C87E37" w:rsidP="00B67B2C">
      <w:pPr>
        <w:pStyle w:val="Bullet1"/>
      </w:pPr>
      <w:r w:rsidRPr="006567C1">
        <w:rPr>
          <w:b/>
        </w:rPr>
        <w:t>Deflection</w:t>
      </w:r>
      <w:r w:rsidRPr="00E459A5">
        <w:t xml:space="preserve"> is the bending or sagging of concrete beams, columns, joists, or slabs, and can seriously affect both the strength and structural soundness of con</w:t>
      </w:r>
      <w:r w:rsidR="00414B60">
        <w:t>crete</w:t>
      </w:r>
      <w:r w:rsidR="006567C1">
        <w:t xml:space="preserve">.  </w:t>
      </w:r>
      <w:r w:rsidRPr="00E459A5">
        <w:t>It can be produced by overloading, by corrosion, by inadequate construction techniques, or by concre</w:t>
      </w:r>
      <w:r w:rsidR="00BD2CF2" w:rsidRPr="00E459A5">
        <w:t>te creep (long-term shrinkage).</w:t>
      </w:r>
    </w:p>
    <w:p w14:paraId="370190D1" w14:textId="5D0B96CB" w:rsidR="00C87E37" w:rsidRPr="00E459A5" w:rsidRDefault="00C87E37" w:rsidP="00B67B2C">
      <w:pPr>
        <w:pStyle w:val="Bullet1"/>
      </w:pPr>
      <w:r w:rsidRPr="006567C1">
        <w:rPr>
          <w:b/>
        </w:rPr>
        <w:t>Erosion</w:t>
      </w:r>
      <w:r w:rsidRPr="00E459A5">
        <w:t xml:space="preserve"> is the weathering of the concrete surface by wind, rain</w:t>
      </w:r>
      <w:r w:rsidR="00414B60">
        <w:t>, snow, and salt air or spray</w:t>
      </w:r>
      <w:r w:rsidR="006567C1">
        <w:t xml:space="preserve">.  </w:t>
      </w:r>
      <w:r w:rsidRPr="00E459A5">
        <w:t>Erosion can also be caused by the mechanical action of water channel</w:t>
      </w:r>
      <w:r w:rsidR="00C05EFB" w:rsidRPr="00E459A5">
        <w:t>l</w:t>
      </w:r>
      <w:r w:rsidRPr="00E459A5">
        <w:t>ed over concrete by inadequate drainage.</w:t>
      </w:r>
    </w:p>
    <w:p w14:paraId="669D9D3C" w14:textId="15F8B8A1" w:rsidR="006567C1" w:rsidRDefault="00C87E37" w:rsidP="00B67B2C">
      <w:pPr>
        <w:pStyle w:val="Bullet1"/>
      </w:pPr>
      <w:r w:rsidRPr="006567C1">
        <w:rPr>
          <w:b/>
        </w:rPr>
        <w:lastRenderedPageBreak/>
        <w:t>Corrosion</w:t>
      </w:r>
      <w:r w:rsidRPr="00E459A5">
        <w:t>, the rusting of reinforcing bars in concr</w:t>
      </w:r>
      <w:r w:rsidR="00414B60">
        <w:t>ete, can be a serious problem</w:t>
      </w:r>
      <w:r w:rsidR="006567C1">
        <w:t xml:space="preserve">.  </w:t>
      </w:r>
      <w:r w:rsidRPr="00E459A5">
        <w:t>Normally, embedded reinforcing bars are protected against corrosion by being buried within the mass of the concrete and by the high alkalinity of the concrete itself.  This protection, however,</w:t>
      </w:r>
      <w:r w:rsidR="00F12033">
        <w:t xml:space="preserve"> can be destroyed in two ways:</w:t>
      </w:r>
    </w:p>
    <w:p w14:paraId="47505DB5" w14:textId="77777777" w:rsidR="006567C1" w:rsidRDefault="00C87E37" w:rsidP="006567C1">
      <w:pPr>
        <w:pStyle w:val="Bullet1"/>
        <w:numPr>
          <w:ilvl w:val="1"/>
          <w:numId w:val="1"/>
        </w:numPr>
      </w:pPr>
      <w:r w:rsidRPr="00E459A5">
        <w:t xml:space="preserve">First, by carbonation, which occurs when carbon dioxide in the air reacts chemically with cement paste at the surface and reduces the alkalinity of the concrete.  </w:t>
      </w:r>
    </w:p>
    <w:p w14:paraId="1C80DCFB" w14:textId="77777777" w:rsidR="006567C1" w:rsidRDefault="00C87E37" w:rsidP="006567C1">
      <w:pPr>
        <w:pStyle w:val="Bullet1"/>
        <w:numPr>
          <w:ilvl w:val="1"/>
          <w:numId w:val="1"/>
        </w:numPr>
      </w:pPr>
      <w:r w:rsidRPr="00E459A5">
        <w:t xml:space="preserve">Second, chloride ions from salts combine with moisture to produce an electrolyte that effectively corrodes the reinforcing bars.  Chlorides may come from seawater additives in the original mix, or from prolonged contact with salt spray.  </w:t>
      </w:r>
    </w:p>
    <w:p w14:paraId="521D7120" w14:textId="16AA4AC0" w:rsidR="00C87E37" w:rsidRPr="00E459A5" w:rsidRDefault="00C87E37" w:rsidP="006567C1">
      <w:pPr>
        <w:pStyle w:val="Bullet1"/>
        <w:numPr>
          <w:ilvl w:val="0"/>
          <w:numId w:val="0"/>
        </w:numPr>
        <w:ind w:left="425"/>
      </w:pPr>
      <w:r w:rsidRPr="00E459A5">
        <w:t>Regardless of the cause, corrosion of reinforcing bars produces rust, which occupies significantly more space than the original metal, and causes expansive forces within the concrete.  Cracking and spalling are frequent results.  In addition, the load-carrying capacity of the structure can be diminished by the loss of concrete, by the loss of bond between reinforcing bars and concrete, and by the decrease in thickness of the reinforcing bars themselves.  Rust stains on the surface of the concrete may be an indication that internal corrosion is taking place.</w:t>
      </w:r>
    </w:p>
    <w:p w14:paraId="1387B14B" w14:textId="7F4D0F5E" w:rsidR="00C87E37" w:rsidRPr="00E459A5" w:rsidRDefault="00C87E37" w:rsidP="00414B60">
      <w:pPr>
        <w:pStyle w:val="Bullet1"/>
      </w:pPr>
      <w:r w:rsidRPr="00414B60">
        <w:rPr>
          <w:b/>
        </w:rPr>
        <w:t>Aggregate Segregation</w:t>
      </w:r>
      <w:r w:rsidRPr="00E459A5">
        <w:t xml:space="preserve"> in concrete results from inadequate compaction of the concrete during the </w:t>
      </w:r>
      <w:r w:rsidR="00C05EFB" w:rsidRPr="00E459A5">
        <w:t>placing operation.</w:t>
      </w:r>
    </w:p>
    <w:p w14:paraId="57A949A2" w14:textId="02786B7B" w:rsidR="00C87E37" w:rsidRPr="00E459A5" w:rsidRDefault="00C87E37" w:rsidP="00C05EFB">
      <w:pPr>
        <w:pStyle w:val="Heading3"/>
      </w:pPr>
      <w:bookmarkStart w:id="39" w:name="_Toc478640526"/>
      <w:r w:rsidRPr="00E459A5">
        <w:t>Preventive Maintenance</w:t>
      </w:r>
      <w:bookmarkEnd w:id="39"/>
    </w:p>
    <w:p w14:paraId="147ABF52" w14:textId="10C6FB14" w:rsidR="00C87E37" w:rsidRPr="00A00383" w:rsidRDefault="00C87E37" w:rsidP="00C87E37">
      <w:pPr>
        <w:pStyle w:val="BodyText"/>
      </w:pPr>
      <w:r w:rsidRPr="00AF43D2">
        <w:t xml:space="preserve">The durability of concrete in the marine environment is highly dependent on the quality of concrete mix used.  It is not unusual to find relatively new concrete structures in poor condition, while adjacent older structures are in better </w:t>
      </w:r>
      <w:r w:rsidRPr="00A00383">
        <w:t>condition.</w:t>
      </w:r>
      <w:r w:rsidR="00A00383" w:rsidRPr="00A00383">
        <w:t xml:space="preserve">  </w:t>
      </w:r>
      <w:r w:rsidR="00A00383" w:rsidRPr="0069473F">
        <w:t>Concrete can be affected in the hardened state by factors such as weathering, chemical attack, abrasion and freeze/thaw attack.</w:t>
      </w:r>
      <w:r w:rsidR="00A00383" w:rsidRPr="00A00383">
        <w:t xml:space="preserve"> </w:t>
      </w:r>
      <w:r w:rsidR="00A00383" w:rsidRPr="0069473F">
        <w:t xml:space="preserve"> It is important that the thickness of concrete covering steel reinforcement (or 'cover') is sufficient to prevent the ingress of moisture and air, which may lead to corrosion</w:t>
      </w:r>
      <w:r w:rsidR="00A00383" w:rsidRPr="00A00383">
        <w:t xml:space="preserve">.  </w:t>
      </w:r>
      <w:r w:rsidRPr="00A00383">
        <w:t xml:space="preserve">Some countries may have </w:t>
      </w:r>
      <w:r w:rsidR="004B7300" w:rsidRPr="00A00383">
        <w:t>defined standard</w:t>
      </w:r>
      <w:r w:rsidRPr="00A00383">
        <w:t xml:space="preserve"> specifications for concrete applica</w:t>
      </w:r>
      <w:r w:rsidR="0069473F" w:rsidRPr="00A00383">
        <w:t>tions in the marine environment.</w:t>
      </w:r>
    </w:p>
    <w:p w14:paraId="5C890DF6" w14:textId="7BEAFBFD" w:rsidR="00AF43D2" w:rsidRPr="00AF43D2" w:rsidRDefault="00A00383" w:rsidP="00C87E37">
      <w:pPr>
        <w:pStyle w:val="BodyText"/>
      </w:pPr>
      <w:r w:rsidRPr="0069473F">
        <w:t xml:space="preserve">When designing concrete structures to resist aggressive environments, a strong, dense concrete with low </w:t>
      </w:r>
      <w:r w:rsidRPr="00A00383">
        <w:t xml:space="preserve"> p</w:t>
      </w:r>
      <w:r w:rsidRPr="0069473F">
        <w:t xml:space="preserve">ermeability is necessary. </w:t>
      </w:r>
      <w:r w:rsidRPr="00A00383">
        <w:t xml:space="preserve"> </w:t>
      </w:r>
      <w:r w:rsidRPr="0069473F">
        <w:t>For a structure to resist deterioration, the right blend of design, materials and quality of construction is needed.</w:t>
      </w:r>
      <w:r w:rsidRPr="00A00383">
        <w:t xml:space="preserve">  </w:t>
      </w:r>
      <w:r w:rsidR="00AF43D2" w:rsidRPr="00A00383">
        <w:t>Factors that should be considered during construction include</w:t>
      </w:r>
      <w:r w:rsidR="00AF43D2" w:rsidRPr="00AF43D2">
        <w:t>:</w:t>
      </w:r>
    </w:p>
    <w:p w14:paraId="5C94C874" w14:textId="6A132E59" w:rsidR="00C87E37" w:rsidRPr="00E459A5" w:rsidRDefault="004D5AEA" w:rsidP="00B67B2C">
      <w:pPr>
        <w:pStyle w:val="Bullet1"/>
      </w:pPr>
      <w:r>
        <w:rPr>
          <w:b/>
        </w:rPr>
        <w:t>c</w:t>
      </w:r>
      <w:r w:rsidR="00C87E37" w:rsidRPr="00F35CCA">
        <w:rPr>
          <w:b/>
        </w:rPr>
        <w:t>ement content</w:t>
      </w:r>
      <w:r w:rsidR="00C87E37" w:rsidRPr="00E459A5">
        <w:t xml:space="preserve"> </w:t>
      </w:r>
      <w:r w:rsidR="00F35CCA">
        <w:t>–</w:t>
      </w:r>
      <w:r w:rsidR="00C87E37" w:rsidRPr="00E459A5">
        <w:t xml:space="preserve"> </w:t>
      </w:r>
      <w:r w:rsidR="00F35CCA">
        <w:t xml:space="preserve">concrete </w:t>
      </w:r>
      <w:r w:rsidR="00C87E37" w:rsidRPr="00E459A5">
        <w:t>mix must be designed to ensure cohesion and pre</w:t>
      </w:r>
      <w:r w:rsidR="00C05EFB" w:rsidRPr="00E459A5">
        <w:t>vent segregation and bleeding.</w:t>
      </w:r>
      <w:r w:rsidR="00F35CCA">
        <w:t xml:space="preserve">  </w:t>
      </w:r>
      <w:r w:rsidR="00C87E37" w:rsidRPr="00E459A5">
        <w:t xml:space="preserve">If cement </w:t>
      </w:r>
      <w:r w:rsidR="00F35CCA">
        <w:t xml:space="preserve">content </w:t>
      </w:r>
      <w:r w:rsidR="00C87E37" w:rsidRPr="00E459A5">
        <w:t xml:space="preserve">is reduced, then at fixed </w:t>
      </w:r>
      <w:r w:rsidR="00F35CCA">
        <w:t>water/cement</w:t>
      </w:r>
      <w:r w:rsidR="00C87E37" w:rsidRPr="00E459A5">
        <w:t xml:space="preserve"> ratio the workability will be reduced leading to inadequate compaction.</w:t>
      </w:r>
      <w:r w:rsidR="00F35CCA">
        <w:t xml:space="preserve">  </w:t>
      </w:r>
      <w:r w:rsidR="00C87E37" w:rsidRPr="00E459A5">
        <w:t xml:space="preserve">However, if water is added to improve workability, </w:t>
      </w:r>
      <w:r w:rsidR="00F35CCA">
        <w:t xml:space="preserve">the </w:t>
      </w:r>
      <w:r w:rsidR="00C87E37" w:rsidRPr="00E459A5">
        <w:t>water/cement ratio increases resulting in highly permeable material.</w:t>
      </w:r>
    </w:p>
    <w:p w14:paraId="52DAE567" w14:textId="1C3A4675" w:rsidR="00C87E37" w:rsidRPr="00E459A5" w:rsidRDefault="004D5AEA" w:rsidP="00C05EFB">
      <w:pPr>
        <w:pStyle w:val="Bullet1"/>
      </w:pPr>
      <w:r>
        <w:rPr>
          <w:b/>
        </w:rPr>
        <w:t>c</w:t>
      </w:r>
      <w:r w:rsidR="00C87E37" w:rsidRPr="00414B60">
        <w:rPr>
          <w:b/>
        </w:rPr>
        <w:t>ompaction</w:t>
      </w:r>
      <w:r w:rsidR="00C87E37" w:rsidRPr="00E459A5">
        <w:t xml:space="preserve"> </w:t>
      </w:r>
      <w:r w:rsidR="00F35CCA">
        <w:t>–</w:t>
      </w:r>
      <w:r w:rsidR="00C87E37" w:rsidRPr="00E459A5">
        <w:t xml:space="preserve"> </w:t>
      </w:r>
      <w:r w:rsidR="00F35CCA">
        <w:t xml:space="preserve">proper compaction of </w:t>
      </w:r>
      <w:r w:rsidR="00C87E37" w:rsidRPr="00E459A5">
        <w:t xml:space="preserve">the concrete </w:t>
      </w:r>
      <w:r w:rsidR="00F35CCA">
        <w:t xml:space="preserve">is essential to minimise embedded </w:t>
      </w:r>
      <w:r w:rsidR="00C87E37" w:rsidRPr="00E459A5">
        <w:t>voids caused by inadequate compaction.</w:t>
      </w:r>
    </w:p>
    <w:p w14:paraId="329F8366" w14:textId="5F69A54C" w:rsidR="00C87E37" w:rsidRPr="00E459A5" w:rsidRDefault="004D5AEA" w:rsidP="00C05EFB">
      <w:pPr>
        <w:pStyle w:val="Bullet1"/>
      </w:pPr>
      <w:r>
        <w:rPr>
          <w:b/>
        </w:rPr>
        <w:t>c</w:t>
      </w:r>
      <w:r w:rsidR="00C87E37" w:rsidRPr="00414B60">
        <w:rPr>
          <w:b/>
        </w:rPr>
        <w:t>uring</w:t>
      </w:r>
      <w:r w:rsidR="00C87E37" w:rsidRPr="00E459A5">
        <w:t xml:space="preserve"> - </w:t>
      </w:r>
      <w:r w:rsidR="00F35CCA">
        <w:t>i</w:t>
      </w:r>
      <w:r w:rsidR="00C87E37" w:rsidRPr="00E459A5">
        <w:t>t is important to permit proper strength development and to ensure hydration process occur</w:t>
      </w:r>
      <w:r w:rsidR="00F35CCA">
        <w:t>s</w:t>
      </w:r>
      <w:r w:rsidR="00C87E37" w:rsidRPr="00E459A5">
        <w:t xml:space="preserve"> completely.</w:t>
      </w:r>
    </w:p>
    <w:p w14:paraId="2C80B7DF" w14:textId="118F8581" w:rsidR="00C87E37" w:rsidRPr="00E459A5" w:rsidRDefault="004D5AEA" w:rsidP="00C05EFB">
      <w:pPr>
        <w:pStyle w:val="Bullet1"/>
      </w:pPr>
      <w:r>
        <w:rPr>
          <w:b/>
        </w:rPr>
        <w:t>c</w:t>
      </w:r>
      <w:r w:rsidR="00C87E37" w:rsidRPr="00414B60">
        <w:rPr>
          <w:b/>
        </w:rPr>
        <w:t>over to reinforcement</w:t>
      </w:r>
      <w:r w:rsidR="00C87E37" w:rsidRPr="00E459A5">
        <w:t xml:space="preserve"> - thickness of concrete cover must comply with codes of practice for specific applications.</w:t>
      </w:r>
    </w:p>
    <w:p w14:paraId="611ABB5A" w14:textId="32D29900" w:rsidR="00C87E37" w:rsidRPr="00E459A5" w:rsidRDefault="004D5AEA" w:rsidP="00B67B2C">
      <w:pPr>
        <w:pStyle w:val="Bullet1"/>
      </w:pPr>
      <w:r>
        <w:rPr>
          <w:b/>
        </w:rPr>
        <w:t>p</w:t>
      </w:r>
      <w:r w:rsidR="00C87E37" w:rsidRPr="00F35CCA">
        <w:rPr>
          <w:b/>
        </w:rPr>
        <w:t>ermeability</w:t>
      </w:r>
      <w:r w:rsidR="00C87E37" w:rsidRPr="00E459A5">
        <w:t xml:space="preserve"> - </w:t>
      </w:r>
      <w:r w:rsidR="00414B60">
        <w:t>h</w:t>
      </w:r>
      <w:r w:rsidR="00C87E37" w:rsidRPr="00E459A5">
        <w:t>igher permeability is usua</w:t>
      </w:r>
      <w:r w:rsidR="00C05EFB" w:rsidRPr="00E459A5">
        <w:t>lly caused by higher porosity.</w:t>
      </w:r>
      <w:r w:rsidR="00F35CCA">
        <w:t xml:space="preserve">  </w:t>
      </w:r>
      <w:r w:rsidR="00C87E37" w:rsidRPr="00E459A5">
        <w:t>Therefore, proper curing, sufficient cement</w:t>
      </w:r>
      <w:r w:rsidR="00F35CCA">
        <w:t xml:space="preserve"> content</w:t>
      </w:r>
      <w:r w:rsidR="00C87E37" w:rsidRPr="00E459A5">
        <w:t>, proper compaction and suitable concrete cover should provide a low permeability concrete.</w:t>
      </w:r>
    </w:p>
    <w:p w14:paraId="599267A0" w14:textId="5E5D56CC" w:rsidR="00C87E37" w:rsidRPr="00E459A5" w:rsidRDefault="004D5AEA" w:rsidP="00B67B2C">
      <w:pPr>
        <w:pStyle w:val="Bullet1"/>
      </w:pPr>
      <w:r>
        <w:rPr>
          <w:b/>
        </w:rPr>
        <w:t>r</w:t>
      </w:r>
      <w:r w:rsidR="00C87E37" w:rsidRPr="00F35CCA">
        <w:rPr>
          <w:b/>
        </w:rPr>
        <w:t>einforcement</w:t>
      </w:r>
      <w:r w:rsidR="00C87E37" w:rsidRPr="00E459A5">
        <w:t xml:space="preserve"> – typically mild steel reinforcement i</w:t>
      </w:r>
      <w:r w:rsidR="00C05EFB" w:rsidRPr="00E459A5">
        <w:t>s used in reinforced concrete.</w:t>
      </w:r>
      <w:r w:rsidR="00F35CCA">
        <w:t xml:space="preserve">  </w:t>
      </w:r>
      <w:r w:rsidR="00C87E37" w:rsidRPr="00E459A5">
        <w:t>Consideration could be given to using stainless steel reinforcement which is more resistant to corrosion effects and can prolong the lifespan of the structure.  There is an increased cost associated with the use of stainless steel reinforcement.</w:t>
      </w:r>
    </w:p>
    <w:p w14:paraId="34607EB1" w14:textId="2873044E" w:rsidR="00C87E37" w:rsidRPr="00E459A5" w:rsidRDefault="00C87E37" w:rsidP="00C87E37">
      <w:pPr>
        <w:pStyle w:val="BodyText"/>
      </w:pPr>
      <w:r w:rsidRPr="00E459A5">
        <w:t>Alkali-silica reaction (ASR) is the most common form of alkali-aggregate reaction.</w:t>
      </w:r>
      <w:r w:rsidR="00AF43D2">
        <w:t xml:space="preserve">  </w:t>
      </w:r>
      <w:r w:rsidRPr="00E459A5">
        <w:t xml:space="preserve">It occurs when the alkaline pore fluid and siliceous minerals in some aggregates react to form a calcium alkali silicate gel. </w:t>
      </w:r>
      <w:r w:rsidR="00414B60">
        <w:t xml:space="preserve"> </w:t>
      </w:r>
      <w:r w:rsidRPr="00E459A5">
        <w:t xml:space="preserve">This gel absorbs water, </w:t>
      </w:r>
      <w:r w:rsidRPr="00E459A5">
        <w:lastRenderedPageBreak/>
        <w:t>producing a volume expansion which can disrupt the concrete.</w:t>
      </w:r>
      <w:r w:rsidR="00AF43D2">
        <w:t xml:space="preserve">  </w:t>
      </w:r>
      <w:r w:rsidRPr="00E459A5">
        <w:t>The main external evidence for damage to concrete due to alkali silica reaction is cracking.</w:t>
      </w:r>
      <w:r w:rsidR="00AF43D2">
        <w:t xml:space="preserve">  </w:t>
      </w:r>
      <w:r w:rsidRPr="00E459A5">
        <w:t>Aggregate specifications to limit alkali content and reactive aggregates in the manufacture of the concrete should prevent the occurrence of ASR.</w:t>
      </w:r>
    </w:p>
    <w:p w14:paraId="3037FB71" w14:textId="2EA25D98" w:rsidR="00C87E37" w:rsidRPr="00E459A5" w:rsidRDefault="00C87E37" w:rsidP="00C87E37">
      <w:pPr>
        <w:pStyle w:val="BodyText"/>
      </w:pPr>
      <w:r w:rsidRPr="00E459A5">
        <w:t xml:space="preserve">Cathodic protection is a widely used and effective method of corrosion control. </w:t>
      </w:r>
      <w:r w:rsidR="00414B60">
        <w:t xml:space="preserve"> </w:t>
      </w:r>
      <w:r w:rsidRPr="00E459A5">
        <w:t>Cathodic protection can be applied to reinforced concrete structures to either prevent or arrest the problem of corrosion of the reinforcement.  Cathodic protection may be an economical alternative to patch repairs in chloride-damaged structures, not only because it provides a long-term solution but also because it obviates the need for extensive removal and replacement of contaminated concrete.</w:t>
      </w:r>
    </w:p>
    <w:p w14:paraId="0DED8F68" w14:textId="0D031582" w:rsidR="00C87E37" w:rsidRPr="00E459A5" w:rsidRDefault="00C87E37" w:rsidP="00C87E37">
      <w:pPr>
        <w:pStyle w:val="BodyText"/>
      </w:pPr>
      <w:r w:rsidRPr="00E459A5">
        <w:t>Paint coatings have traditionally been applied to concrete structures to provide the AtoN daymark.  External coatings provide a first line of defence against the prevailing weather and sea conditions.  External coatings should be renewed on a periodic basis to maintain their integrity, depending on the nature of the structure and its location.  Good quality surface preparation is essential to ensuring good adhesion for new coatings and to achieving the expected lifespan for the coating.</w:t>
      </w:r>
    </w:p>
    <w:p w14:paraId="6DA3330A" w14:textId="4A5CE163" w:rsidR="00C87E37" w:rsidRPr="00E459A5" w:rsidRDefault="00C87E37" w:rsidP="00C05EFB">
      <w:pPr>
        <w:pStyle w:val="Heading3"/>
      </w:pPr>
      <w:bookmarkStart w:id="40" w:name="_Toc478640527"/>
      <w:r w:rsidRPr="00E459A5">
        <w:t>Condition Assessment</w:t>
      </w:r>
      <w:bookmarkEnd w:id="40"/>
    </w:p>
    <w:p w14:paraId="46E2CD68" w14:textId="33C2E86E" w:rsidR="002E1E5A" w:rsidRPr="0069633C" w:rsidRDefault="002E1E5A" w:rsidP="00C87E37">
      <w:pPr>
        <w:pStyle w:val="BodyText"/>
      </w:pPr>
      <w:r w:rsidRPr="0069633C">
        <w:t>Before any visual inspection is carried out, all relevant structural drawings should be reviewed to gain an understanding the structure design.</w:t>
      </w:r>
    </w:p>
    <w:p w14:paraId="28E9F18F" w14:textId="37B86072" w:rsidR="00C87E37" w:rsidRPr="0069633C" w:rsidRDefault="00C87E37" w:rsidP="00C87E37">
      <w:pPr>
        <w:pStyle w:val="BodyText"/>
      </w:pPr>
      <w:r w:rsidRPr="0069633C">
        <w:t>Inspect for cracks, spalling, corrosion of reinforcing steel and visual signs of rust staining.  Solid reinforcing bars are much more tolerant of corrosion than are pre-stressing strands (embedded high strength wire cable).</w:t>
      </w:r>
    </w:p>
    <w:p w14:paraId="31E4B638" w14:textId="62412366" w:rsidR="00C87E37" w:rsidRPr="0069633C" w:rsidRDefault="00C87E37" w:rsidP="00C87E37">
      <w:pPr>
        <w:pStyle w:val="BodyText"/>
      </w:pPr>
      <w:r w:rsidRPr="0069633C">
        <w:t>Check for evidence of chemical deterioration, abra</w:t>
      </w:r>
      <w:r w:rsidR="00C05EFB" w:rsidRPr="0069633C">
        <w:t>sion wear and overload damage.</w:t>
      </w:r>
    </w:p>
    <w:p w14:paraId="6815FE15" w14:textId="6258411F" w:rsidR="00C87E37" w:rsidRPr="0069633C" w:rsidRDefault="00C87E37" w:rsidP="00C87E37">
      <w:pPr>
        <w:pStyle w:val="BodyText"/>
      </w:pPr>
      <w:r w:rsidRPr="0069633C">
        <w:t>Check for efflorescence</w:t>
      </w:r>
      <w:r w:rsidR="004D5AEA">
        <w:t>,</w:t>
      </w:r>
      <w:r w:rsidRPr="0069633C">
        <w:t xml:space="preserve"> which could indicate water infiltration.</w:t>
      </w:r>
    </w:p>
    <w:p w14:paraId="4BAC0F10" w14:textId="7C6E1CA3" w:rsidR="00C87E37" w:rsidRPr="0069633C" w:rsidRDefault="00C87E37" w:rsidP="00C87E37">
      <w:pPr>
        <w:pStyle w:val="BodyText"/>
      </w:pPr>
      <w:r w:rsidRPr="0069633C">
        <w:t>Check previous repair patches as these repairs are signs o</w:t>
      </w:r>
      <w:r w:rsidR="00C05EFB" w:rsidRPr="0069633C">
        <w:t>f past damage or deterioration.</w:t>
      </w:r>
    </w:p>
    <w:p w14:paraId="75E40E2F" w14:textId="45A1A3C9" w:rsidR="0069473F" w:rsidRPr="0069633C" w:rsidRDefault="002E1E5A" w:rsidP="0069473F">
      <w:pPr>
        <w:pStyle w:val="BodyText"/>
      </w:pPr>
      <w:r w:rsidRPr="0069633C">
        <w:t>C</w:t>
      </w:r>
      <w:r w:rsidR="0069473F" w:rsidRPr="0069633C">
        <w:t xml:space="preserve">oncrete </w:t>
      </w:r>
      <w:r w:rsidRPr="0069633C">
        <w:t xml:space="preserve">in the </w:t>
      </w:r>
      <w:r w:rsidR="0069473F" w:rsidRPr="0069633C">
        <w:t xml:space="preserve">structure </w:t>
      </w:r>
      <w:r w:rsidR="0021273F" w:rsidRPr="0069633C">
        <w:t xml:space="preserve">can be checked </w:t>
      </w:r>
      <w:r w:rsidR="0069473F" w:rsidRPr="0069633C">
        <w:t xml:space="preserve">with a hammer to detect any loose layers of concrete or </w:t>
      </w:r>
      <w:r w:rsidRPr="0069633C">
        <w:t>delamination</w:t>
      </w:r>
      <w:r w:rsidR="0069473F" w:rsidRPr="0069633C">
        <w:t>.  A sharp ringing noise indicates sound concrete.  A soft surface will be detected, not only by a sound change, but also by the change in rebound, or feel, of the hammer.  A thud or hollow sound indicates a delaminated layer of concrete, most likely due to the corrosion expansion of internal reinforcing steel.  Loose delaminated concrete may be removed to inspect the extent of reinforcing corrosion underneath.</w:t>
      </w:r>
    </w:p>
    <w:p w14:paraId="2AB4D1DE" w14:textId="610224DC" w:rsidR="0069473F" w:rsidRPr="0069633C" w:rsidRDefault="002063FC" w:rsidP="00C87E37">
      <w:pPr>
        <w:pStyle w:val="BodyText"/>
      </w:pPr>
      <w:r w:rsidRPr="0069633C">
        <w:t xml:space="preserve">More intensive investigations to determine the strength and condition of hardened concrete can include the taking of core samples for laboratory analysis, the taking of concrete samples for petrographic analysis and </w:t>
      </w:r>
      <w:r w:rsidR="0069633C" w:rsidRPr="0069633C">
        <w:t>the use of non-destructive techniques such as Schmidt Rebound Hammer test, radiographic testing, infrared thermography, etc.</w:t>
      </w:r>
    </w:p>
    <w:p w14:paraId="22CAAA30" w14:textId="6A76B6E0" w:rsidR="00C87E37" w:rsidRPr="00E459A5" w:rsidRDefault="00C05EFB" w:rsidP="00C05EFB">
      <w:pPr>
        <w:pStyle w:val="Heading3"/>
      </w:pPr>
      <w:bookmarkStart w:id="41" w:name="_Toc478640528"/>
      <w:r w:rsidRPr="00E459A5">
        <w:t>Repair Techniques</w:t>
      </w:r>
      <w:bookmarkEnd w:id="41"/>
    </w:p>
    <w:p w14:paraId="2D645F5A" w14:textId="1FA037E9" w:rsidR="00C87E37" w:rsidRPr="00E459A5" w:rsidRDefault="00C87E37" w:rsidP="00C87E37">
      <w:pPr>
        <w:pStyle w:val="BodyText"/>
      </w:pPr>
      <w:r w:rsidRPr="00E459A5">
        <w:t>Repair of cracking in concrete should be assessed to determine whether it is structural or cosmetic.  Active structural cracks will move as loads are added or removed.</w:t>
      </w:r>
      <w:r w:rsidR="00414B60">
        <w:t xml:space="preserve"> </w:t>
      </w:r>
      <w:r w:rsidRPr="00E459A5">
        <w:t xml:space="preserve"> Thermal cracks will move as temperatures fluctuate. Thus, expansion-contraction joints may have to be introduced before repair is undertaken. </w:t>
      </w:r>
      <w:r w:rsidR="00414B60">
        <w:t xml:space="preserve"> </w:t>
      </w:r>
      <w:r w:rsidRPr="00E459A5">
        <w:t>Active cracks may be filled with sealants that will adhere to the sides of the cracks and will compress or expand during crack movement.  Large cracks or spalling may require reconstruction of the affected area.</w:t>
      </w:r>
    </w:p>
    <w:p w14:paraId="79124957" w14:textId="225E2FF7" w:rsidR="00C87E37" w:rsidRPr="00E459A5" w:rsidRDefault="00C87E37" w:rsidP="00C87E37">
      <w:pPr>
        <w:pStyle w:val="BodyText"/>
      </w:pPr>
      <w:r w:rsidRPr="00E459A5">
        <w:t xml:space="preserve">There </w:t>
      </w:r>
      <w:r w:rsidR="00F150F5">
        <w:t>is</w:t>
      </w:r>
      <w:r w:rsidRPr="00E459A5">
        <w:t xml:space="preserve"> a range of industrial products available on the market for use in concrete repairs.  These include pure cement based products, cementitious mortars, polymer-modified repair mortars and epoxy based repair materials.  The range includes products appropriate for general purpose repairs, rapid setting mortars, waterproofing mortars, mortars for marine applications and mortars suitable for wet and dry spray application.  The choice of mortar for concrete repairs should be selected to suit the repair works being undertaken, the environment of the work and any specific requirements.  Manufacturer’s instructions should be followed to ensure correct application of the repair mortar.</w:t>
      </w:r>
    </w:p>
    <w:p w14:paraId="536618EA" w14:textId="1262EE40" w:rsidR="00C87E37" w:rsidRPr="00E459A5" w:rsidRDefault="00C87E37" w:rsidP="00C87E37">
      <w:pPr>
        <w:pStyle w:val="BodyText"/>
      </w:pPr>
      <w:r w:rsidRPr="00E459A5">
        <w:lastRenderedPageBreak/>
        <w:t>Hand placed concrete repair mortars should normally be pre-batched, cement based mortars possibly modified for improved strength or resistance with polymers and/or other additives or special graded sands and aggregates.  Hand applied concrete repair mortars are applied by gloved hands or trowels and finished by trowel to match the original line and profile of the parent concrete.  They are ideal for patch repairs and repairs to concrete spalling in areas of locally corroding reinforcement.</w:t>
      </w:r>
    </w:p>
    <w:p w14:paraId="5F2EA297" w14:textId="575EC66B" w:rsidR="00C87E37" w:rsidRPr="00E459A5" w:rsidRDefault="00C87E37" w:rsidP="00C87E37">
      <w:pPr>
        <w:pStyle w:val="BodyText"/>
      </w:pPr>
      <w:r w:rsidRPr="00E459A5">
        <w:t xml:space="preserve">Machine applied or sprayed concrete repair mortars are generally supplied pre-batched and like hand placed concrete repair mortars, they can also be modified with polymers and other additives to improve their performance, particularly the cohesion of the sprayed mortar, which can reduce the amount of rebound and wastage.  Machine applied concrete repair mortars are primarily designed for use where large volumes of the repair mortars are needed, or where a significant volume has to be applied as fast </w:t>
      </w:r>
      <w:r w:rsidR="00F150F5">
        <w:t>as possible to suit local conditions</w:t>
      </w:r>
      <w:r w:rsidRPr="00E459A5">
        <w:t>.  Machine applied or sprayed concrete repairs are a specialist area requiring specialist sprayed concrete equipment, operative training and materials.</w:t>
      </w:r>
    </w:p>
    <w:p w14:paraId="69BF38D9" w14:textId="3CDABDBD" w:rsidR="00C87E37" w:rsidRPr="00E459A5" w:rsidRDefault="00C87E37" w:rsidP="00C87E37">
      <w:pPr>
        <w:pStyle w:val="BodyText"/>
      </w:pPr>
      <w:r w:rsidRPr="00E459A5">
        <w:t xml:space="preserve">Poured or flow applied concrete repair materials are frequently used where there is difficult access or around congested reinforcement. </w:t>
      </w:r>
      <w:r w:rsidR="00414B60">
        <w:t xml:space="preserve"> </w:t>
      </w:r>
      <w:r w:rsidRPr="00E459A5">
        <w:t>These concrete repair materials are also modified w</w:t>
      </w:r>
      <w:r w:rsidR="00F150F5">
        <w:t>ith polymers and super-plasticis</w:t>
      </w:r>
      <w:r w:rsidRPr="00E459A5">
        <w:t xml:space="preserve">ers that improve their flow and ensure a good surface finish. </w:t>
      </w:r>
      <w:r w:rsidR="00414B60">
        <w:t xml:space="preserve"> </w:t>
      </w:r>
      <w:r w:rsidRPr="00E459A5">
        <w:t xml:space="preserve">Concrete repair products used for flow application in smaller scale repair </w:t>
      </w:r>
      <w:r w:rsidR="00F150F5">
        <w:t>or</w:t>
      </w:r>
      <w:r w:rsidRPr="00E459A5">
        <w:t xml:space="preserve"> re-casting situati</w:t>
      </w:r>
      <w:r w:rsidR="0095605E" w:rsidRPr="00E459A5">
        <w:t>ons are also known as ‘grouts’.</w:t>
      </w:r>
    </w:p>
    <w:p w14:paraId="379CB645" w14:textId="09F9CE00" w:rsidR="00C87E37" w:rsidRPr="00E459A5" w:rsidRDefault="00C87E37" w:rsidP="00C87E37">
      <w:pPr>
        <w:pStyle w:val="BodyText"/>
      </w:pPr>
      <w:r w:rsidRPr="00E459A5">
        <w:t xml:space="preserve">Bonding primers are used in concrete repair works to increase the adhesion or bond of the subsequent concrete repair mortar to the cleaned and prepared existing concrete substrate. </w:t>
      </w:r>
      <w:r w:rsidR="00414B60">
        <w:t xml:space="preserve"> </w:t>
      </w:r>
      <w:r w:rsidRPr="00E459A5">
        <w:t xml:space="preserve">These materials improve the </w:t>
      </w:r>
      <w:r w:rsidR="00B80145" w:rsidRPr="00E459A5">
        <w:t>‘</w:t>
      </w:r>
      <w:r w:rsidRPr="00E459A5">
        <w:t>wetting</w:t>
      </w:r>
      <w:r w:rsidR="00B80145" w:rsidRPr="00E459A5">
        <w:t>’</w:t>
      </w:r>
      <w:r w:rsidRPr="00E459A5">
        <w:t xml:space="preserve"> of the profiled surface, filling troughs in the concrete surface profile, reduce suction due to the concrete porosity and lubricating the interface to ensure a fully homoge</w:t>
      </w:r>
      <w:r w:rsidR="00414B60">
        <w:t>nous bond and optimum adhesion.</w:t>
      </w:r>
    </w:p>
    <w:p w14:paraId="09B1F121" w14:textId="44A0E957" w:rsidR="00C87E37" w:rsidRPr="00E459A5" w:rsidRDefault="00C87E37" w:rsidP="00C87E37">
      <w:pPr>
        <w:pStyle w:val="BodyText"/>
      </w:pPr>
      <w:r w:rsidRPr="00E459A5">
        <w:t>Steel reinforcement primers or protective coatings are important in complete concrete repair and protection systems, where they are designed to provide additional protection and act as a barrier to prevent any future water penetration and corrosion of the steel surfaces.</w:t>
      </w:r>
      <w:r w:rsidR="00233EF7" w:rsidRPr="00E459A5">
        <w:t xml:space="preserve"> </w:t>
      </w:r>
      <w:r w:rsidRPr="00E459A5">
        <w:t xml:space="preserve"> The steel reinforcement primer is applied to any exposed steel reinforcement that has been cleaned and prepared, preferably by mechanical blast-cleaning, once the damaged concrete and any contaminants such a</w:t>
      </w:r>
      <w:r w:rsidR="00414B60">
        <w:t>s chlorides have been removed.</w:t>
      </w:r>
    </w:p>
    <w:p w14:paraId="0A7C3D68" w14:textId="0E420994" w:rsidR="00C87E37" w:rsidRPr="00E459A5" w:rsidRDefault="00C87E37" w:rsidP="00C87E37">
      <w:pPr>
        <w:pStyle w:val="BodyText"/>
      </w:pPr>
      <w:r w:rsidRPr="00E459A5">
        <w:t xml:space="preserve">Steel reinforcing bars can exhibit a reduction in their section size as a result of corrosion.  This needs to be assessed from a structural perspective to determine whether or not the remaining area </w:t>
      </w:r>
      <w:r w:rsidR="005C711A">
        <w:t xml:space="preserve">of reinforcement </w:t>
      </w:r>
      <w:r w:rsidRPr="00E459A5">
        <w:t>is adequate to cater for the required loading.  Options for restoring the original structural capacity could include the following:</w:t>
      </w:r>
    </w:p>
    <w:p w14:paraId="208B6B59" w14:textId="6297624A" w:rsidR="00C87E37" w:rsidRPr="00E459A5" w:rsidRDefault="003E6EE4" w:rsidP="003E6EE4">
      <w:pPr>
        <w:pStyle w:val="Bullet1"/>
      </w:pPr>
      <w:r w:rsidRPr="00E459A5">
        <w:t>a</w:t>
      </w:r>
      <w:r w:rsidR="00C87E37" w:rsidRPr="00E459A5">
        <w:t xml:space="preserve">dditional prestressing consisting of adding external stresses to modify the stress state of a structure </w:t>
      </w:r>
      <w:r w:rsidR="005C711A">
        <w:t>with</w:t>
      </w:r>
      <w:r w:rsidR="00C87E37" w:rsidRPr="00E459A5">
        <w:t xml:space="preserve"> </w:t>
      </w:r>
      <w:r w:rsidRPr="00E459A5">
        <w:t>d</w:t>
      </w:r>
      <w:r w:rsidR="00C87E37" w:rsidRPr="00E459A5">
        <w:t>ry process shotcrete together with steel reinforcement applied externally to a structure by using a stream of compressed air to spray dry material through a nozzle, with hydration optimised at the nozzle.</w:t>
      </w:r>
    </w:p>
    <w:p w14:paraId="28251C50" w14:textId="4FA25529" w:rsidR="003E6EE4" w:rsidRPr="00E459A5" w:rsidRDefault="003E6EE4" w:rsidP="003E6EE4">
      <w:pPr>
        <w:pStyle w:val="Bullet1"/>
      </w:pPr>
      <w:r w:rsidRPr="00E459A5">
        <w:t>dry process shotcrete together with steel reinforcement applied externally to a structure by using a stream of compressed air to spray dry material through a nozzle, with hydration optimised at the nozzle.</w:t>
      </w:r>
    </w:p>
    <w:p w14:paraId="222236BA" w14:textId="0B8D72E7" w:rsidR="00C87E37" w:rsidRPr="00E459A5" w:rsidRDefault="00233EF7" w:rsidP="003E6EE4">
      <w:pPr>
        <w:pStyle w:val="Bullet1"/>
      </w:pPr>
      <w:r w:rsidRPr="00E459A5">
        <w:t>F</w:t>
      </w:r>
      <w:r w:rsidR="00C87E37" w:rsidRPr="00E459A5">
        <w:t>ibre Reinforced Polymer</w:t>
      </w:r>
      <w:r w:rsidRPr="00E459A5">
        <w:t xml:space="preserve"> (FRP)</w:t>
      </w:r>
      <w:r w:rsidR="00C87E37" w:rsidRPr="00E459A5">
        <w:t xml:space="preserve"> composites (such as carbon fibre or Kevlar) bonded to the concrete using resin can provide a reliable and durable reinforcement solution.  Its use in a marine environment situation should be carefully considered to ensure the site conditions are suitable for the ap</w:t>
      </w:r>
      <w:r w:rsidR="003E6EE4" w:rsidRPr="00E459A5">
        <w:t>plication of the FRP composite.</w:t>
      </w:r>
    </w:p>
    <w:p w14:paraId="159A3984" w14:textId="6C247868" w:rsidR="00C87E37" w:rsidRPr="00E459A5" w:rsidRDefault="00C87E37" w:rsidP="00C87E37">
      <w:pPr>
        <w:pStyle w:val="BodyText"/>
      </w:pPr>
      <w:r w:rsidRPr="00E459A5">
        <w:t>Protective surface coatings are primarily used to protect new or repaired concrete surfaces from future chemical attack and the ingress of aggressive liquids.</w:t>
      </w:r>
      <w:r w:rsidR="003E6EE4" w:rsidRPr="00E459A5">
        <w:t xml:space="preserve"> </w:t>
      </w:r>
      <w:r w:rsidRPr="00E459A5">
        <w:t xml:space="preserve"> There are a wide range of different protective concrete coating products and systems available on the market.  In addition, hydrophobic impregnations are effective concrete protection and generally based on Silanes, Siloxanes or Siliconates, or blends of these materials. </w:t>
      </w:r>
      <w:r w:rsidR="00414B60">
        <w:t xml:space="preserve"> </w:t>
      </w:r>
      <w:r w:rsidRPr="00E459A5">
        <w:t>Due to their small molecular size and penetrating ability, together with their unique water-repelling or hydrophobic properties, they can penetrate completely into the surface pores and capillaries of concrete thereby creating a water repellent (hydrophobic) surface, but without any significant residual surface film.</w:t>
      </w:r>
    </w:p>
    <w:p w14:paraId="589D3C6B" w14:textId="0EA26DD5" w:rsidR="00C87E37" w:rsidRPr="00E459A5" w:rsidRDefault="00C87E37" w:rsidP="00A64582">
      <w:pPr>
        <w:pStyle w:val="Heading2"/>
      </w:pPr>
      <w:bookmarkStart w:id="42" w:name="_Toc478640529"/>
      <w:r w:rsidRPr="00E459A5">
        <w:lastRenderedPageBreak/>
        <w:t>Composite Materials (including plastics)</w:t>
      </w:r>
      <w:bookmarkEnd w:id="42"/>
    </w:p>
    <w:p w14:paraId="085C3B4E" w14:textId="77777777" w:rsidR="003E6EE4" w:rsidRPr="00E459A5" w:rsidRDefault="003E6EE4" w:rsidP="003E6EE4">
      <w:pPr>
        <w:pStyle w:val="Heading2separationline"/>
      </w:pPr>
    </w:p>
    <w:p w14:paraId="2323A8F1" w14:textId="555BD848" w:rsidR="00C87E37" w:rsidRPr="00E459A5" w:rsidRDefault="00C87E37" w:rsidP="003E6EE4">
      <w:pPr>
        <w:pStyle w:val="Heading3"/>
      </w:pPr>
      <w:bookmarkStart w:id="43" w:name="_Toc478640530"/>
      <w:r w:rsidRPr="00E459A5">
        <w:t>Material description and properties</w:t>
      </w:r>
      <w:bookmarkEnd w:id="43"/>
    </w:p>
    <w:p w14:paraId="01713E32" w14:textId="158A05A5" w:rsidR="00C87E37" w:rsidRPr="0052533C" w:rsidRDefault="00C87E37" w:rsidP="00C87E37">
      <w:pPr>
        <w:pStyle w:val="BodyText"/>
      </w:pPr>
      <w:r w:rsidRPr="0052533C">
        <w:t>Modern composite materials provide a variety of fibres to be used as reinforcement in polyester resins, such as glass fibre, carbon fibre and poly-aramide fibre (Kevlar).</w:t>
      </w:r>
      <w:r w:rsidR="00414B60" w:rsidRPr="0052533C">
        <w:t xml:space="preserve"> </w:t>
      </w:r>
      <w:r w:rsidRPr="0052533C">
        <w:t xml:space="preserve"> </w:t>
      </w:r>
      <w:r w:rsidR="0052533C" w:rsidRPr="0052533C">
        <w:t>Glass fibre is a common</w:t>
      </w:r>
      <w:r w:rsidRPr="0052533C">
        <w:t xml:space="preserve"> reinforcement for polyester resins used for </w:t>
      </w:r>
      <w:r w:rsidR="0052533C" w:rsidRPr="0052533C">
        <w:t>AtoN structures</w:t>
      </w:r>
      <w:r w:rsidRPr="0052533C">
        <w:t xml:space="preserve">. </w:t>
      </w:r>
      <w:r w:rsidR="00414B60" w:rsidRPr="0052533C">
        <w:t xml:space="preserve"> </w:t>
      </w:r>
      <w:r w:rsidRPr="0052533C">
        <w:t>These are prefabricated light weight constructions that are generally not suited for exposed wave washed sites.  Many structural shapes, ladders, gratings and other components are available in glass reinforced plastic (GRP) composites that can be well suited t</w:t>
      </w:r>
      <w:r w:rsidR="003E6EE4" w:rsidRPr="0052533C">
        <w:t>o AtoN structures.</w:t>
      </w:r>
    </w:p>
    <w:p w14:paraId="6F2063DF" w14:textId="09A7EA70" w:rsidR="00C87E37" w:rsidRDefault="00C87E37" w:rsidP="00C87E37">
      <w:pPr>
        <w:pStyle w:val="BodyText"/>
      </w:pPr>
      <w:r w:rsidRPr="0052533C">
        <w:t xml:space="preserve">Various grades of polyethylene plastics are used in AtoN structures and ancillary facilities.  These may be in the form of sheets attached to the boat fendering of the structure, polyethylene plastic piles and plastic </w:t>
      </w:r>
      <w:r w:rsidR="00B80145" w:rsidRPr="0052533C">
        <w:t>‘</w:t>
      </w:r>
      <w:r w:rsidRPr="0052533C">
        <w:t>lumber,</w:t>
      </w:r>
      <w:r w:rsidR="00B80145" w:rsidRPr="0052533C">
        <w:t>’</w:t>
      </w:r>
      <w:r w:rsidRPr="0052533C">
        <w:t xml:space="preserve"> with or without internal reinforcing.  The internal reinforcing is now mostly fibreglass rebar or fibres, though internal steel reinforcing has been used as well.</w:t>
      </w:r>
    </w:p>
    <w:p w14:paraId="42880F01" w14:textId="34D87292" w:rsidR="006066F0" w:rsidRPr="0052533C" w:rsidRDefault="006066F0" w:rsidP="00C87E37">
      <w:pPr>
        <w:pStyle w:val="BodyText"/>
      </w:pPr>
      <w:r w:rsidRPr="00E459A5">
        <w:t xml:space="preserve">Fibre Reinforced Polymer (FRP) composites (such as carbon fibre or Kevlar) </w:t>
      </w:r>
      <w:r w:rsidR="00446787">
        <w:t xml:space="preserve">can be </w:t>
      </w:r>
      <w:r w:rsidRPr="00E459A5">
        <w:t xml:space="preserve">bonded to concrete using resin </w:t>
      </w:r>
      <w:r w:rsidR="00446787">
        <w:t>to</w:t>
      </w:r>
      <w:r w:rsidRPr="00E459A5">
        <w:t xml:space="preserve"> provide a reliable and durable reinforcement solution</w:t>
      </w:r>
      <w:r>
        <w:t>, where the capacity of the existing steel reinforcement has been compromised.</w:t>
      </w:r>
    </w:p>
    <w:p w14:paraId="48A4473D" w14:textId="44FD56C9" w:rsidR="00C87E37" w:rsidRPr="00E459A5" w:rsidRDefault="0052533C" w:rsidP="003E6EE4">
      <w:pPr>
        <w:pStyle w:val="Heading3"/>
      </w:pPr>
      <w:bookmarkStart w:id="44" w:name="_Toc478640531"/>
      <w:r>
        <w:t>Behaviour and Risks/</w:t>
      </w:r>
      <w:r w:rsidR="00C87E37" w:rsidRPr="00E459A5">
        <w:t>Issues</w:t>
      </w:r>
      <w:bookmarkEnd w:id="44"/>
    </w:p>
    <w:p w14:paraId="614DD848" w14:textId="77777777" w:rsidR="00C87E37" w:rsidRPr="00CD2258" w:rsidRDefault="00C87E37" w:rsidP="00C87E37">
      <w:pPr>
        <w:pStyle w:val="BodyText"/>
      </w:pPr>
      <w:r w:rsidRPr="00CD2258">
        <w:t>Fibre reinforced plastics are prone to impact damage, particularly in extremes of hot and cold weather and with ageing after prolonged UV exposure.  Damage to fibre reinforced plastics generally manifests itself in one or all of the following ways depending on the severity of the impact or failure:</w:t>
      </w:r>
    </w:p>
    <w:p w14:paraId="026F3C4B" w14:textId="67FA8485" w:rsidR="00C87E37" w:rsidRPr="00E459A5" w:rsidRDefault="003E6EE4" w:rsidP="003E6EE4">
      <w:pPr>
        <w:pStyle w:val="Bullet1"/>
      </w:pPr>
      <w:r w:rsidRPr="00414B60">
        <w:rPr>
          <w:b/>
        </w:rPr>
        <w:t>t</w:t>
      </w:r>
      <w:r w:rsidR="00C87E37" w:rsidRPr="00414B60">
        <w:rPr>
          <w:b/>
        </w:rPr>
        <w:t>ear</w:t>
      </w:r>
      <w:r w:rsidR="00C87E37" w:rsidRPr="00E459A5">
        <w:t xml:space="preserve"> - resulting when the tensile strength of the composite part has been exceeded and the laminate has failed. This typically results in a fracture which extends completely through the substrate.</w:t>
      </w:r>
    </w:p>
    <w:p w14:paraId="0068BF93" w14:textId="4BCAE826" w:rsidR="00C87E37" w:rsidRPr="00E459A5" w:rsidRDefault="003E6EE4" w:rsidP="003E6EE4">
      <w:pPr>
        <w:pStyle w:val="Bullet1"/>
      </w:pPr>
      <w:r w:rsidRPr="00414B60">
        <w:rPr>
          <w:b/>
        </w:rPr>
        <w:t>perforation or p</w:t>
      </w:r>
      <w:r w:rsidR="00C87E37" w:rsidRPr="00414B60">
        <w:rPr>
          <w:b/>
        </w:rPr>
        <w:t>uncture</w:t>
      </w:r>
      <w:r w:rsidR="00C87E37" w:rsidRPr="00E459A5">
        <w:t xml:space="preserve"> - typically resulting from an impact or cutting.</w:t>
      </w:r>
      <w:r w:rsidR="00CD2258">
        <w:t xml:space="preserve"> </w:t>
      </w:r>
      <w:r w:rsidR="00C87E37" w:rsidRPr="00E459A5">
        <w:t xml:space="preserve"> Holes and punctures are sometimes limite</w:t>
      </w:r>
      <w:r w:rsidRPr="00E459A5">
        <w:t>d to surfacing layers or skins.</w:t>
      </w:r>
    </w:p>
    <w:p w14:paraId="4D8A11F7" w14:textId="05A05A5A" w:rsidR="00C87E37" w:rsidRPr="00E459A5" w:rsidRDefault="003E6EE4" w:rsidP="003E6EE4">
      <w:pPr>
        <w:pStyle w:val="Bullet1"/>
      </w:pPr>
      <w:r w:rsidRPr="00414B60">
        <w:rPr>
          <w:b/>
        </w:rPr>
        <w:t>c</w:t>
      </w:r>
      <w:r w:rsidR="00C87E37" w:rsidRPr="00414B60">
        <w:rPr>
          <w:b/>
        </w:rPr>
        <w:t xml:space="preserve">rushed </w:t>
      </w:r>
      <w:r w:rsidRPr="00414B60">
        <w:rPr>
          <w:b/>
        </w:rPr>
        <w:t>c</w:t>
      </w:r>
      <w:r w:rsidR="00C87E37" w:rsidRPr="00414B60">
        <w:rPr>
          <w:b/>
        </w:rPr>
        <w:t>ore</w:t>
      </w:r>
      <w:r w:rsidR="00C87E37" w:rsidRPr="00E459A5">
        <w:t xml:space="preserve"> - applying to composite parts containing sandwich core materials. </w:t>
      </w:r>
      <w:r w:rsidR="00CD2258">
        <w:t xml:space="preserve"> </w:t>
      </w:r>
      <w:r w:rsidR="00C87E37" w:rsidRPr="00E459A5">
        <w:t>It is typically the result of an impact which forces the composite skin of the laminate to deflect, but not fail, causing the sandwich core material to collapse.</w:t>
      </w:r>
    </w:p>
    <w:p w14:paraId="64EA9C97" w14:textId="73B6DD86" w:rsidR="00C87E37" w:rsidRPr="00CD2258" w:rsidRDefault="003E6EE4" w:rsidP="00C87E37">
      <w:pPr>
        <w:pStyle w:val="Bullet1"/>
        <w:rPr>
          <w:color w:val="auto"/>
        </w:rPr>
      </w:pPr>
      <w:r w:rsidRPr="00414B60">
        <w:rPr>
          <w:b/>
        </w:rPr>
        <w:t>d</w:t>
      </w:r>
      <w:r w:rsidR="00C87E37" w:rsidRPr="00414B60">
        <w:rPr>
          <w:b/>
        </w:rPr>
        <w:t>elamination</w:t>
      </w:r>
      <w:r w:rsidR="00C87E37" w:rsidRPr="00E459A5">
        <w:t xml:space="preserve"> - resulting in layers of the material separating from each other. </w:t>
      </w:r>
      <w:r w:rsidR="00CD2258">
        <w:t xml:space="preserve"> </w:t>
      </w:r>
      <w:r w:rsidR="00C87E37" w:rsidRPr="00E459A5">
        <w:t xml:space="preserve">It is typically caused by impact or stress between or </w:t>
      </w:r>
      <w:r w:rsidR="00C87E37" w:rsidRPr="00CD2258">
        <w:rPr>
          <w:color w:val="auto"/>
        </w:rPr>
        <w:t>across the layers.</w:t>
      </w:r>
    </w:p>
    <w:p w14:paraId="14D71AAD" w14:textId="50634B65" w:rsidR="00C87E37" w:rsidRPr="00CD2258" w:rsidRDefault="00C87E37" w:rsidP="00C87E37">
      <w:pPr>
        <w:pStyle w:val="BodyText"/>
      </w:pPr>
      <w:r w:rsidRPr="00CD2258">
        <w:t xml:space="preserve">Weathering and UV can degrade the colour and also the surface finish, which can cause splinters to develop and present a hazard for maintenance personnel.  Gelcoat is the outer surface layer on fibre reinforced plastics and is fairly durable, but it can become dull or faded as it weathers.  Sunlight and air combine to oxidize the gelcoat surface, fading </w:t>
      </w:r>
      <w:r w:rsidR="003E6EE4" w:rsidRPr="00CD2258">
        <w:t>it and making the surface dull.</w:t>
      </w:r>
    </w:p>
    <w:p w14:paraId="1B272EA6" w14:textId="0C50553C" w:rsidR="00C87E37" w:rsidRPr="00E459A5" w:rsidRDefault="00C87E37" w:rsidP="003E6EE4">
      <w:pPr>
        <w:pStyle w:val="Heading3"/>
      </w:pPr>
      <w:bookmarkStart w:id="45" w:name="_Toc478640532"/>
      <w:r w:rsidRPr="00E459A5">
        <w:t>Preventive Maintenance</w:t>
      </w:r>
      <w:bookmarkEnd w:id="45"/>
    </w:p>
    <w:p w14:paraId="1EEE91B7" w14:textId="42225A53" w:rsidR="00C87E37" w:rsidRPr="00E459A5" w:rsidRDefault="00C87E37" w:rsidP="00C87E37">
      <w:pPr>
        <w:pStyle w:val="BodyText"/>
      </w:pPr>
      <w:r w:rsidRPr="00E459A5">
        <w:t xml:space="preserve">GRP structures require little or no maintenance.  A fibreglass sealer can be used to restore the dull or faded surface condition.  The  fibreglass sealer penetrates into the gelcoat surface, filling in the microscopic holes and crevices to prevent future oxidation. </w:t>
      </w:r>
      <w:r w:rsidR="00414B60">
        <w:t xml:space="preserve"> </w:t>
      </w:r>
      <w:r w:rsidRPr="00E459A5">
        <w:t>The sealer provides a barrier between the environment and the gelcoat, cutting off the chemical re</w:t>
      </w:r>
      <w:r w:rsidR="00414B60">
        <w:t>action which creates oxidation.</w:t>
      </w:r>
    </w:p>
    <w:p w14:paraId="4158DBDE" w14:textId="1E981ACF" w:rsidR="00C87E37" w:rsidRPr="00E459A5" w:rsidRDefault="00C87E37" w:rsidP="003E6EE4">
      <w:pPr>
        <w:pStyle w:val="Heading3"/>
      </w:pPr>
      <w:bookmarkStart w:id="46" w:name="_Toc478640533"/>
      <w:r w:rsidRPr="00E459A5">
        <w:t>Condition Assessment</w:t>
      </w:r>
      <w:bookmarkEnd w:id="46"/>
    </w:p>
    <w:p w14:paraId="08F7AAF2" w14:textId="77777777" w:rsidR="00C87E37" w:rsidRPr="001A25BD" w:rsidRDefault="00C87E37" w:rsidP="00C87E37">
      <w:pPr>
        <w:pStyle w:val="BodyText"/>
      </w:pPr>
      <w:r w:rsidRPr="001A25BD">
        <w:t>Check for broken or damaged members and components.</w:t>
      </w:r>
    </w:p>
    <w:p w14:paraId="7749FCBC" w14:textId="77777777" w:rsidR="00C87E37" w:rsidRPr="001A25BD" w:rsidRDefault="00C87E37" w:rsidP="00C87E37">
      <w:pPr>
        <w:pStyle w:val="BodyText"/>
      </w:pPr>
      <w:r w:rsidRPr="001A25BD">
        <w:t>Check for loose connections.  GRP members are usually connected together using stainless steel bolts, which can loosen over time.</w:t>
      </w:r>
    </w:p>
    <w:p w14:paraId="5E19A25A" w14:textId="77777777" w:rsidR="00C87E37" w:rsidRPr="001A25BD" w:rsidRDefault="00C87E37" w:rsidP="00C87E37">
      <w:pPr>
        <w:pStyle w:val="BodyText"/>
      </w:pPr>
      <w:r w:rsidRPr="001A25BD">
        <w:lastRenderedPageBreak/>
        <w:t>Check for damage to the surface finish.  Check for cracking, tears and perforations.  This can result from the manufacturing process itself, by corrosion of embedded reinforcing steel or as a result of an impact.</w:t>
      </w:r>
    </w:p>
    <w:p w14:paraId="45150E92" w14:textId="4C493BCC" w:rsidR="00C87E37" w:rsidRPr="001A25BD" w:rsidRDefault="00C87E37" w:rsidP="00C87E37">
      <w:pPr>
        <w:pStyle w:val="BodyText"/>
      </w:pPr>
      <w:r w:rsidRPr="001A25BD">
        <w:t>Check the surface colour for degradation and fading.</w:t>
      </w:r>
    </w:p>
    <w:p w14:paraId="53DCD1DA" w14:textId="3087D2F8" w:rsidR="00C87E37" w:rsidRPr="00E459A5" w:rsidRDefault="00C87E37" w:rsidP="003E6EE4">
      <w:pPr>
        <w:pStyle w:val="Heading3"/>
      </w:pPr>
      <w:bookmarkStart w:id="47" w:name="_Toc478640534"/>
      <w:r w:rsidRPr="00E459A5">
        <w:t>Repair Techniques</w:t>
      </w:r>
      <w:bookmarkEnd w:id="47"/>
    </w:p>
    <w:p w14:paraId="596B77BA" w14:textId="77283F3E" w:rsidR="00C87E37" w:rsidRPr="001A25BD" w:rsidRDefault="00C87E37" w:rsidP="00C87E37">
      <w:pPr>
        <w:pStyle w:val="BodyText"/>
      </w:pPr>
      <w:r w:rsidRPr="001A25BD">
        <w:t>Repair of fibreglass structures in remote locations may be undertaken using polyester, vinyl ester, or epoxy resin systems.  Epoxy repairs are more robust and exothermic in nature, and epoxy repairs must be coated to prevent U</w:t>
      </w:r>
      <w:r w:rsidR="003E6EE4" w:rsidRPr="001A25BD">
        <w:t>V damage to the repaired area.</w:t>
      </w:r>
    </w:p>
    <w:p w14:paraId="5D002AA1" w14:textId="77777777" w:rsidR="00C87E37" w:rsidRPr="001A25BD" w:rsidRDefault="00C87E37" w:rsidP="00C87E37">
      <w:pPr>
        <w:pStyle w:val="BodyText"/>
      </w:pPr>
      <w:r w:rsidRPr="001A25BD">
        <w:t>Delamination of foam cores to the laminate can be repaired by pouring epoxy resin into the void between the core and skin laminate.  Care should be taken in repair of mixed resin systems.  Epoxy resins will bond over vinyl ester and polyester resins.  Polyester and vinyl ester resins may not cure over epoxy repairs.</w:t>
      </w:r>
    </w:p>
    <w:p w14:paraId="570D003A" w14:textId="4D11F1E9" w:rsidR="00C87E37" w:rsidRPr="001A25BD" w:rsidRDefault="00C87E37" w:rsidP="00C87E37">
      <w:pPr>
        <w:pStyle w:val="BodyText"/>
      </w:pPr>
      <w:r w:rsidRPr="001A25BD">
        <w:t xml:space="preserve">Structurally weak areas, such as the corners of door or hatch openings in GRP </w:t>
      </w:r>
      <w:r w:rsidR="001A25BD" w:rsidRPr="001A25BD">
        <w:t>structures</w:t>
      </w:r>
      <w:r w:rsidRPr="001A25BD">
        <w:t>, should be repaired to the original thickness and strength.  Any cracks in the laminate should be removed prior to repair with GRP mat and resin.  Minor damage to the gelcoat can be repaired by grinding away the damaged area then recoating with gelcoat.</w:t>
      </w:r>
    </w:p>
    <w:p w14:paraId="27172081" w14:textId="2333181E" w:rsidR="00C87E37" w:rsidRPr="00E459A5" w:rsidRDefault="00C87E37" w:rsidP="00C87E37">
      <w:pPr>
        <w:pStyle w:val="BodyText"/>
      </w:pPr>
      <w:r w:rsidRPr="00E459A5">
        <w:t xml:space="preserve">Manufacturer’s instructions should be followed to ensure correct surface preparation and application of the repair </w:t>
      </w:r>
      <w:r w:rsidR="001A25BD">
        <w:t>components</w:t>
      </w:r>
      <w:r w:rsidRPr="00E459A5">
        <w:t>.</w:t>
      </w:r>
    </w:p>
    <w:p w14:paraId="4FB1E0F8" w14:textId="6D5369B8" w:rsidR="00C87E37" w:rsidRPr="00E459A5" w:rsidRDefault="00C87E37" w:rsidP="00A64582">
      <w:pPr>
        <w:pStyle w:val="Heading2"/>
      </w:pPr>
      <w:bookmarkStart w:id="48" w:name="_Toc478640535"/>
      <w:r w:rsidRPr="00E459A5">
        <w:t>Ferrous Metal</w:t>
      </w:r>
      <w:bookmarkEnd w:id="48"/>
    </w:p>
    <w:p w14:paraId="69AB102E" w14:textId="77777777" w:rsidR="003E6EE4" w:rsidRPr="00E459A5" w:rsidRDefault="003E6EE4" w:rsidP="003E6EE4">
      <w:pPr>
        <w:pStyle w:val="Heading2separationline"/>
      </w:pPr>
    </w:p>
    <w:p w14:paraId="76105984" w14:textId="62989C1C" w:rsidR="00C87E37" w:rsidRPr="00E459A5" w:rsidRDefault="00C87E37" w:rsidP="003E6EE4">
      <w:pPr>
        <w:pStyle w:val="Heading3"/>
      </w:pPr>
      <w:bookmarkStart w:id="49" w:name="_Toc478640536"/>
      <w:r w:rsidRPr="00E459A5">
        <w:t>Material description and properties</w:t>
      </w:r>
      <w:bookmarkEnd w:id="49"/>
    </w:p>
    <w:p w14:paraId="3A223B08" w14:textId="7E955125" w:rsidR="00C87E37" w:rsidRDefault="00EE339C" w:rsidP="00C87E37">
      <w:pPr>
        <w:pStyle w:val="BodyText"/>
      </w:pPr>
      <w:r w:rsidRPr="00E459A5">
        <w:t xml:space="preserve">Ferrous metal (iron) </w:t>
      </w:r>
      <w:r w:rsidR="009C7BFE">
        <w:t>is</w:t>
      </w:r>
      <w:r w:rsidRPr="00E459A5">
        <w:t xml:space="preserve"> a common </w:t>
      </w:r>
      <w:r w:rsidR="009C7BFE">
        <w:t xml:space="preserve">material used in </w:t>
      </w:r>
      <w:r w:rsidR="00B67B2C">
        <w:t>AtoN structure</w:t>
      </w:r>
      <w:r w:rsidR="009C7BFE">
        <w:t>s</w:t>
      </w:r>
      <w:r w:rsidRPr="00E459A5">
        <w:t xml:space="preserve">.  </w:t>
      </w:r>
      <w:r w:rsidR="00B67B2C">
        <w:t>I</w:t>
      </w:r>
      <w:r w:rsidRPr="00E459A5">
        <w:t xml:space="preserve">ron </w:t>
      </w:r>
      <w:r w:rsidR="00B67B2C">
        <w:t>is</w:t>
      </w:r>
      <w:r w:rsidRPr="00E459A5">
        <w:t xml:space="preserve"> used in a variety of its commercially manufactured alloys: wrought iron, cast iron, steel, galvani</w:t>
      </w:r>
      <w:r w:rsidR="00B67B2C">
        <w:t>s</w:t>
      </w:r>
      <w:r w:rsidRPr="00E459A5">
        <w:t xml:space="preserve">ed steel and stainless steel. </w:t>
      </w:r>
      <w:r w:rsidR="00052E6F">
        <w:t xml:space="preserve"> </w:t>
      </w:r>
      <w:r w:rsidRPr="00E459A5">
        <w:t>In lighthouses</w:t>
      </w:r>
      <w:r w:rsidR="00052E6F">
        <w:t>,</w:t>
      </w:r>
      <w:r w:rsidRPr="00E459A5">
        <w:t xml:space="preserve"> the most widely used alloy was cast iron.</w:t>
      </w:r>
      <w:r w:rsidR="00052E6F">
        <w:t xml:space="preserve"> </w:t>
      </w:r>
      <w:r>
        <w:t xml:space="preserve"> </w:t>
      </w:r>
      <w:r w:rsidRPr="00E459A5">
        <w:t>Iron was also used for the production of architectural features such as balcony brackets and prefabricated lantern components.  Other iro</w:t>
      </w:r>
      <w:r w:rsidR="00B67B2C">
        <w:t>n alloys such as steel, galvanis</w:t>
      </w:r>
      <w:r w:rsidRPr="00E459A5">
        <w:t>ed steel and stainless steel are mostly found in modern additions such as handrails, equipment brackets, security doors, etc.</w:t>
      </w:r>
      <w:r>
        <w:t xml:space="preserve"> </w:t>
      </w:r>
      <w:r w:rsidR="00052E6F">
        <w:t xml:space="preserve"> </w:t>
      </w:r>
      <w:r w:rsidRPr="00E459A5">
        <w:t xml:space="preserve">Steel is used in the construction of AtoN structures due to ease of connection, fabrication, splicing, ductile behaviour, and the ability to drive </w:t>
      </w:r>
      <w:r>
        <w:t>steel piles through hard soil</w:t>
      </w:r>
      <w:r w:rsidR="00414B60">
        <w:t>.</w:t>
      </w:r>
    </w:p>
    <w:p w14:paraId="0A2BA1E2" w14:textId="65E811A5" w:rsidR="00EE339C" w:rsidRPr="005148F9" w:rsidRDefault="00B84DAB" w:rsidP="00B67B2C">
      <w:pPr>
        <w:pStyle w:val="Bullet1"/>
        <w:rPr>
          <w:color w:val="auto"/>
        </w:rPr>
      </w:pPr>
      <w:r>
        <w:rPr>
          <w:b/>
        </w:rPr>
        <w:t>Wrought I</w:t>
      </w:r>
      <w:r w:rsidR="00EE339C" w:rsidRPr="00B84DAB">
        <w:rPr>
          <w:b/>
        </w:rPr>
        <w:t>ron</w:t>
      </w:r>
      <w:r w:rsidR="00EE339C" w:rsidRPr="004A49C0">
        <w:t xml:space="preserve"> is relatively soft, malleable,</w:t>
      </w:r>
      <w:r>
        <w:t xml:space="preserve"> </w:t>
      </w:r>
      <w:r w:rsidR="00EE339C" w:rsidRPr="004A49C0">
        <w:t>tough, fatigue-resistant, and easily</w:t>
      </w:r>
      <w:r w:rsidR="00B67B2C">
        <w:t xml:space="preserve"> </w:t>
      </w:r>
      <w:r w:rsidR="00EE339C" w:rsidRPr="004A49C0">
        <w:t>work</w:t>
      </w:r>
      <w:r w:rsidR="00B67B2C">
        <w:t>ed by forging, bending, rolling</w:t>
      </w:r>
      <w:r w:rsidR="00EE339C" w:rsidRPr="004A49C0">
        <w:t xml:space="preserve"> </w:t>
      </w:r>
      <w:r w:rsidR="00EE339C">
        <w:t>a</w:t>
      </w:r>
      <w:r w:rsidR="00EE339C" w:rsidRPr="004A49C0">
        <w:t>nd</w:t>
      </w:r>
      <w:r w:rsidR="00EE339C">
        <w:t xml:space="preserve"> </w:t>
      </w:r>
      <w:r w:rsidR="00EE339C" w:rsidRPr="004A49C0">
        <w:t xml:space="preserve">drawing. </w:t>
      </w:r>
      <w:r w:rsidR="00B67B2C">
        <w:t xml:space="preserve"> </w:t>
      </w:r>
      <w:r w:rsidR="00EE339C" w:rsidRPr="004A49C0">
        <w:t>Until steel was available,</w:t>
      </w:r>
      <w:r w:rsidR="00EE339C">
        <w:t xml:space="preserve"> </w:t>
      </w:r>
      <w:r w:rsidR="00EE339C" w:rsidRPr="004A49C0">
        <w:t>wrought iron was used structurally for</w:t>
      </w:r>
      <w:r w:rsidR="00EE339C">
        <w:t xml:space="preserve"> </w:t>
      </w:r>
      <w:r w:rsidR="00EE339C" w:rsidRPr="004A49C0">
        <w:t>beams and girders as it had strength in</w:t>
      </w:r>
      <w:r w:rsidR="00EE339C">
        <w:t xml:space="preserve"> </w:t>
      </w:r>
      <w:r w:rsidR="00EE339C" w:rsidRPr="004A49C0">
        <w:t>both tension and compression.</w:t>
      </w:r>
      <w:r w:rsidR="00B67B2C">
        <w:t xml:space="preserve"> </w:t>
      </w:r>
      <w:r w:rsidR="00EE339C" w:rsidRPr="004A49C0">
        <w:t xml:space="preserve"> During</w:t>
      </w:r>
      <w:r w:rsidR="00EE339C">
        <w:t xml:space="preserve"> </w:t>
      </w:r>
      <w:r w:rsidR="00EE339C" w:rsidRPr="004A49C0">
        <w:t>the late 19</w:t>
      </w:r>
      <w:r w:rsidR="00EE339C" w:rsidRPr="00B67B2C">
        <w:rPr>
          <w:vertAlign w:val="superscript"/>
        </w:rPr>
        <w:t>th</w:t>
      </w:r>
      <w:r w:rsidR="00B67B2C">
        <w:t xml:space="preserve"> </w:t>
      </w:r>
      <w:r w:rsidR="00EE339C" w:rsidRPr="004A49C0">
        <w:t>and early 20</w:t>
      </w:r>
      <w:r w:rsidR="00EE339C" w:rsidRPr="00B67B2C">
        <w:rPr>
          <w:vertAlign w:val="superscript"/>
        </w:rPr>
        <w:t>th</w:t>
      </w:r>
      <w:r w:rsidR="00B67B2C">
        <w:t xml:space="preserve"> </w:t>
      </w:r>
      <w:r w:rsidR="00EE339C" w:rsidRPr="004A49C0">
        <w:t>centuries, it</w:t>
      </w:r>
      <w:r w:rsidR="00EE339C">
        <w:t xml:space="preserve"> </w:t>
      </w:r>
      <w:r w:rsidR="00EE339C" w:rsidRPr="004A49C0">
        <w:t>was not unusual to find a mixture of cast</w:t>
      </w:r>
      <w:r w:rsidR="00B67B2C">
        <w:t xml:space="preserve"> </w:t>
      </w:r>
      <w:r w:rsidR="00EE339C" w:rsidRPr="004A49C0">
        <w:t>iron</w:t>
      </w:r>
      <w:r w:rsidR="00EE339C">
        <w:t xml:space="preserve"> </w:t>
      </w:r>
      <w:r w:rsidR="00EE339C" w:rsidRPr="004A49C0">
        <w:t xml:space="preserve">columns and wrought </w:t>
      </w:r>
      <w:r w:rsidR="00EE339C" w:rsidRPr="005148F9">
        <w:rPr>
          <w:color w:val="auto"/>
        </w:rPr>
        <w:t xml:space="preserve">iron or steel beams in the same </w:t>
      </w:r>
      <w:r w:rsidR="00B67B2C" w:rsidRPr="005148F9">
        <w:rPr>
          <w:color w:val="auto"/>
        </w:rPr>
        <w:t>structure</w:t>
      </w:r>
      <w:r w:rsidR="00EE339C" w:rsidRPr="005148F9">
        <w:rPr>
          <w:color w:val="auto"/>
        </w:rPr>
        <w:t>.</w:t>
      </w:r>
    </w:p>
    <w:p w14:paraId="419FEBE5" w14:textId="6BB788D0" w:rsidR="00EE339C" w:rsidRPr="00222617" w:rsidRDefault="00EE339C" w:rsidP="009C7BFE">
      <w:pPr>
        <w:pStyle w:val="Bullet1"/>
        <w:rPr>
          <w:color w:val="FF0000"/>
        </w:rPr>
      </w:pPr>
      <w:r w:rsidRPr="005148F9">
        <w:rPr>
          <w:b/>
        </w:rPr>
        <w:t>C</w:t>
      </w:r>
      <w:r w:rsidR="00B84DAB" w:rsidRPr="005148F9">
        <w:rPr>
          <w:b/>
        </w:rPr>
        <w:t xml:space="preserve">ast Iron </w:t>
      </w:r>
      <w:r w:rsidR="005148F9" w:rsidRPr="006400FB">
        <w:t xml:space="preserve">is one of the oldest ferrous metals used in construction. </w:t>
      </w:r>
      <w:r w:rsidR="005148F9" w:rsidRPr="004811A4">
        <w:t xml:space="preserve"> </w:t>
      </w:r>
      <w:r w:rsidR="005148F9" w:rsidRPr="006400FB">
        <w:t xml:space="preserve">It </w:t>
      </w:r>
      <w:r w:rsidR="005148F9" w:rsidRPr="004811A4">
        <w:t xml:space="preserve">is an iron-carbon alloy and </w:t>
      </w:r>
      <w:r w:rsidR="005148F9" w:rsidRPr="006400FB">
        <w:t xml:space="preserve">has a relatively high carbon content of 2% to 5%. </w:t>
      </w:r>
      <w:r w:rsidR="005148F9" w:rsidRPr="004811A4">
        <w:t xml:space="preserve"> </w:t>
      </w:r>
      <w:r w:rsidR="005148F9" w:rsidRPr="006400FB">
        <w:t>It is hard, brittle, non</w:t>
      </w:r>
      <w:r w:rsidR="004811A4">
        <w:t>-</w:t>
      </w:r>
      <w:r w:rsidR="005148F9" w:rsidRPr="006400FB">
        <w:t xml:space="preserve">malleable (i.e. it cannot be bent, stretched or hammered into shape) and more fusible than steel. </w:t>
      </w:r>
      <w:r w:rsidR="005148F9" w:rsidRPr="004811A4">
        <w:t xml:space="preserve"> </w:t>
      </w:r>
      <w:r w:rsidR="005148F9" w:rsidRPr="006400FB">
        <w:t>Its structure is crystalline and it fractures under excessive tensile loading with little prior distortion.</w:t>
      </w:r>
      <w:r w:rsidR="005148F9" w:rsidRPr="004811A4">
        <w:t xml:space="preserve"> </w:t>
      </w:r>
      <w:r w:rsidR="005148F9" w:rsidRPr="006400FB">
        <w:t xml:space="preserve"> Cast iron is, however, very good in compression. </w:t>
      </w:r>
      <w:r w:rsidR="004811A4" w:rsidRPr="004811A4">
        <w:t xml:space="preserve"> Cast iron</w:t>
      </w:r>
      <w:r w:rsidRPr="004811A4">
        <w:t xml:space="preserve"> was a common </w:t>
      </w:r>
      <w:r w:rsidR="004811A4" w:rsidRPr="004811A4">
        <w:t>material in AtoN</w:t>
      </w:r>
      <w:r w:rsidRPr="004811A4">
        <w:t xml:space="preserve"> construction </w:t>
      </w:r>
      <w:r w:rsidR="004811A4" w:rsidRPr="004811A4">
        <w:t xml:space="preserve">as structural elements could be readily bolted together.  </w:t>
      </w:r>
      <w:r w:rsidRPr="004811A4">
        <w:t>Some</w:t>
      </w:r>
      <w:r w:rsidR="004811A4" w:rsidRPr="004811A4">
        <w:t xml:space="preserve"> AtoN</w:t>
      </w:r>
      <w:r w:rsidRPr="004811A4">
        <w:t xml:space="preserve"> structures can consist </w:t>
      </w:r>
      <w:r w:rsidR="004811A4" w:rsidRPr="004811A4">
        <w:t>solely</w:t>
      </w:r>
      <w:r w:rsidRPr="004811A4">
        <w:t xml:space="preserve"> of </w:t>
      </w:r>
      <w:r w:rsidR="004811A4" w:rsidRPr="004811A4">
        <w:t>c</w:t>
      </w:r>
      <w:r w:rsidR="009C7BFE">
        <w:t>ast i</w:t>
      </w:r>
      <w:r w:rsidRPr="004811A4">
        <w:t>ron, but many structures will contain a c</w:t>
      </w:r>
      <w:r w:rsidR="004811A4" w:rsidRPr="004811A4">
        <w:t>ombination of cast i</w:t>
      </w:r>
      <w:r w:rsidRPr="004811A4">
        <w:t xml:space="preserve">ron elements and </w:t>
      </w:r>
      <w:r w:rsidR="004811A4" w:rsidRPr="004811A4">
        <w:t>components</w:t>
      </w:r>
      <w:r w:rsidRPr="004811A4">
        <w:t xml:space="preserve"> manufactured from different metals. </w:t>
      </w:r>
      <w:r w:rsidR="00052E6F" w:rsidRPr="004811A4">
        <w:t xml:space="preserve"> </w:t>
      </w:r>
      <w:r w:rsidR="004811A4" w:rsidRPr="004811A4">
        <w:t>Cast i</w:t>
      </w:r>
      <w:r w:rsidRPr="004811A4">
        <w:t xml:space="preserve">ron is generally resistant to corrosion, however when combined with other materials, can corrode due to galvanic action of dissimilar metals.   </w:t>
      </w:r>
    </w:p>
    <w:p w14:paraId="09731C2C" w14:textId="24CD35AC" w:rsidR="00C87E37" w:rsidRDefault="009B38A7" w:rsidP="00B67B2C">
      <w:pPr>
        <w:pStyle w:val="Bullet1"/>
      </w:pPr>
      <w:r>
        <w:rPr>
          <w:b/>
        </w:rPr>
        <w:t xml:space="preserve">Steel </w:t>
      </w:r>
      <w:r w:rsidR="00EE339C">
        <w:t xml:space="preserve">is an alloy of iron and carbon that contains not more than 2% carbon, and is malleable in block or ingot form. </w:t>
      </w:r>
      <w:r w:rsidR="00052E6F">
        <w:t xml:space="preserve"> </w:t>
      </w:r>
      <w:r w:rsidR="00EE339C">
        <w:t>Steel may include phosphorus, sulfur, oxygen, manganese, silicon, aluminum, copper,</w:t>
      </w:r>
      <w:r w:rsidR="00052E6F">
        <w:t xml:space="preserve"> </w:t>
      </w:r>
      <w:r>
        <w:t>titanium, molybdenum</w:t>
      </w:r>
      <w:r w:rsidR="00EE339C">
        <w:t xml:space="preserve"> and nickel. </w:t>
      </w:r>
      <w:r w:rsidR="00052E6F">
        <w:t xml:space="preserve"> </w:t>
      </w:r>
      <w:r w:rsidR="00EE339C">
        <w:t>The properties of steel can vary greatly in relation to the chemical composition and the type of heat treatment and</w:t>
      </w:r>
      <w:r w:rsidR="00052E6F">
        <w:t xml:space="preserve"> </w:t>
      </w:r>
      <w:r w:rsidR="00EE339C">
        <w:t xml:space="preserve">mechanical working used during manufacture. </w:t>
      </w:r>
      <w:r w:rsidR="00052E6F">
        <w:t xml:space="preserve"> C</w:t>
      </w:r>
      <w:r w:rsidR="00EE339C">
        <w:t>haracteristics affected by these differences include strength, hardness, ductility, resistance to abras</w:t>
      </w:r>
      <w:r w:rsidR="00052E6F">
        <w:t>ion, weldability, machinability</w:t>
      </w:r>
      <w:r w:rsidR="00EE339C">
        <w:t xml:space="preserve"> and </w:t>
      </w:r>
      <w:r w:rsidR="00EE339C">
        <w:lastRenderedPageBreak/>
        <w:t xml:space="preserve">resistance to corrosion. </w:t>
      </w:r>
      <w:r w:rsidR="00052E6F">
        <w:t xml:space="preserve"> </w:t>
      </w:r>
      <w:r w:rsidR="00EE339C">
        <w:t xml:space="preserve">A grade of medium carbon steel is </w:t>
      </w:r>
      <w:r>
        <w:t xml:space="preserve">typically </w:t>
      </w:r>
      <w:r w:rsidR="00EE339C">
        <w:t xml:space="preserve">used for most </w:t>
      </w:r>
      <w:r w:rsidR="00052E6F">
        <w:t xml:space="preserve">AtoN </w:t>
      </w:r>
      <w:r w:rsidR="00EE339C">
        <w:t>applications today such as handrails, equipment brackets, new light support structures, etc.</w:t>
      </w:r>
    </w:p>
    <w:p w14:paraId="235CDEAE" w14:textId="75D794C2" w:rsidR="00EE339C" w:rsidRPr="002C635F" w:rsidRDefault="00EE339C" w:rsidP="00B30887">
      <w:pPr>
        <w:pStyle w:val="Bullet1"/>
        <w:rPr>
          <w:color w:val="FF0000"/>
        </w:rPr>
      </w:pPr>
      <w:r w:rsidRPr="009B38A7">
        <w:rPr>
          <w:b/>
        </w:rPr>
        <w:t>G</w:t>
      </w:r>
      <w:r w:rsidR="00052E6F" w:rsidRPr="009B38A7">
        <w:rPr>
          <w:b/>
        </w:rPr>
        <w:t xml:space="preserve">alvanised Steel </w:t>
      </w:r>
      <w:r w:rsidR="009B38A7">
        <w:t xml:space="preserve">- hot dip galvanising is the immersion of </w:t>
      </w:r>
      <w:r w:rsidR="00835ADA">
        <w:t xml:space="preserve">clean </w:t>
      </w:r>
      <w:r w:rsidR="009B38A7">
        <w:t xml:space="preserve">steel in molten zinc to apply a protective coating to the steel.  </w:t>
      </w:r>
      <w:r w:rsidR="00835ADA">
        <w:t>A</w:t>
      </w:r>
      <w:r w:rsidR="00835ADA" w:rsidRPr="002C635F">
        <w:t xml:space="preserve"> series of zinc-iron alloy layers are formed by a metallurgical reaction between the </w:t>
      </w:r>
      <w:r w:rsidR="00835ADA">
        <w:t>steel</w:t>
      </w:r>
      <w:r w:rsidR="00835ADA" w:rsidRPr="002C635F">
        <w:t xml:space="preserve"> and zinc, providing a robust coating which is an integral part of the steel</w:t>
      </w:r>
      <w:r w:rsidR="00835ADA">
        <w:t xml:space="preserve">.  </w:t>
      </w:r>
      <w:r w:rsidRPr="009B38A7">
        <w:t>A major advantage of zinc</w:t>
      </w:r>
      <w:r w:rsidRPr="00670F9D">
        <w:t xml:space="preserve"> coating on </w:t>
      </w:r>
      <w:r w:rsidR="002C635F">
        <w:t>steel</w:t>
      </w:r>
      <w:r w:rsidRPr="00670F9D">
        <w:t xml:space="preserve"> is that if the zinc is</w:t>
      </w:r>
      <w:r>
        <w:t xml:space="preserve"> </w:t>
      </w:r>
      <w:r w:rsidRPr="00670F9D">
        <w:t xml:space="preserve">worn away or broken </w:t>
      </w:r>
      <w:r w:rsidR="002C635F">
        <w:t xml:space="preserve">down </w:t>
      </w:r>
      <w:r w:rsidRPr="00670F9D">
        <w:t xml:space="preserve">and the </w:t>
      </w:r>
      <w:r w:rsidR="002C635F">
        <w:t>steel</w:t>
      </w:r>
      <w:r w:rsidRPr="00670F9D">
        <w:t xml:space="preserve"> is exposed to the</w:t>
      </w:r>
      <w:r>
        <w:t xml:space="preserve"> </w:t>
      </w:r>
      <w:r w:rsidRPr="00670F9D">
        <w:t>atmosphere, galvanic corrosion of the more base zinc</w:t>
      </w:r>
      <w:r>
        <w:t xml:space="preserve"> </w:t>
      </w:r>
      <w:r w:rsidRPr="00670F9D">
        <w:t>occurs, p</w:t>
      </w:r>
      <w:r w:rsidR="00052E6F">
        <w:t>rotecting the more no</w:t>
      </w:r>
      <w:r w:rsidR="00A94545">
        <w:t>ble steel</w:t>
      </w:r>
      <w:r w:rsidRPr="00670F9D">
        <w:t>.</w:t>
      </w:r>
    </w:p>
    <w:p w14:paraId="1B96013E" w14:textId="525AC644" w:rsidR="00EE339C" w:rsidRDefault="00EE339C" w:rsidP="00052E6F">
      <w:pPr>
        <w:pStyle w:val="Bullet1"/>
        <w:rPr>
          <w:color w:val="FF0000"/>
        </w:rPr>
      </w:pPr>
      <w:r w:rsidRPr="00052E6F">
        <w:rPr>
          <w:b/>
        </w:rPr>
        <w:t>Stainless</w:t>
      </w:r>
      <w:r w:rsidRPr="00CA6012">
        <w:t xml:space="preserve"> </w:t>
      </w:r>
      <w:r w:rsidR="00052E6F" w:rsidRPr="00052E6F">
        <w:rPr>
          <w:b/>
        </w:rPr>
        <w:t>Steel</w:t>
      </w:r>
      <w:r w:rsidRPr="00CA6012">
        <w:t xml:space="preserve"> is defined as a steel containing sufficient</w:t>
      </w:r>
      <w:r>
        <w:t xml:space="preserve"> </w:t>
      </w:r>
      <w:r w:rsidRPr="00CA6012">
        <w:t>chromium, or chromium and nickel, to render it highly</w:t>
      </w:r>
      <w:r>
        <w:t xml:space="preserve"> </w:t>
      </w:r>
      <w:r w:rsidRPr="00CA6012">
        <w:t xml:space="preserve">resistant to corrosion. </w:t>
      </w:r>
      <w:r w:rsidR="00052E6F">
        <w:t xml:space="preserve"> </w:t>
      </w:r>
      <w:r w:rsidRPr="00CA6012">
        <w:t>Stainless steel is malleable,</w:t>
      </w:r>
      <w:r>
        <w:t xml:space="preserve"> </w:t>
      </w:r>
      <w:r w:rsidRPr="00CA6012">
        <w:t>hardened by cold working, and resistant to oxidation,</w:t>
      </w:r>
      <w:r>
        <w:t xml:space="preserve"> </w:t>
      </w:r>
      <w:r w:rsidRPr="00CA6012">
        <w:t xml:space="preserve">corrosion and heat. </w:t>
      </w:r>
      <w:r w:rsidR="004F2114">
        <w:t xml:space="preserve"> </w:t>
      </w:r>
      <w:r w:rsidRPr="00CA6012">
        <w:t>It has characteristics of high</w:t>
      </w:r>
      <w:r>
        <w:t xml:space="preserve"> </w:t>
      </w:r>
      <w:r w:rsidRPr="00CA6012">
        <w:t>thermal expansion and low heat conductivity, and can</w:t>
      </w:r>
      <w:r>
        <w:t xml:space="preserve"> </w:t>
      </w:r>
      <w:r w:rsidRPr="00CA6012">
        <w:t>be forged, soldered, brazed, and welded.</w:t>
      </w:r>
      <w:r w:rsidR="00052E6F">
        <w:t xml:space="preserve"> </w:t>
      </w:r>
      <w:r w:rsidRPr="00CA6012">
        <w:t xml:space="preserve"> Because of its</w:t>
      </w:r>
      <w:r>
        <w:t xml:space="preserve"> </w:t>
      </w:r>
      <w:r w:rsidRPr="00CA6012">
        <w:t>relatively inert properties, stainless steel bolts</w:t>
      </w:r>
      <w:r>
        <w:t xml:space="preserve"> </w:t>
      </w:r>
      <w:r w:rsidR="004F2114">
        <w:t xml:space="preserve">are </w:t>
      </w:r>
      <w:r w:rsidR="00A94545">
        <w:t>frequently</w:t>
      </w:r>
      <w:r w:rsidR="004F2114">
        <w:t xml:space="preserve"> used </w:t>
      </w:r>
      <w:r w:rsidRPr="00CA6012">
        <w:t>where the possibility of galvanic corrosion could occur.</w:t>
      </w:r>
      <w:r w:rsidR="00052E6F">
        <w:t xml:space="preserve"> </w:t>
      </w:r>
      <w:r>
        <w:t xml:space="preserve"> </w:t>
      </w:r>
      <w:r w:rsidRPr="00CA6012">
        <w:t xml:space="preserve">Stainless steel is available in various grades. </w:t>
      </w:r>
      <w:r w:rsidR="00052E6F">
        <w:t xml:space="preserve"> </w:t>
      </w:r>
      <w:r w:rsidRPr="00CA6012">
        <w:t>Given the</w:t>
      </w:r>
      <w:r>
        <w:t xml:space="preserve"> </w:t>
      </w:r>
      <w:r w:rsidRPr="00CA6012">
        <w:t>complexity of the issues and potential application, the</w:t>
      </w:r>
      <w:r>
        <w:t xml:space="preserve"> </w:t>
      </w:r>
      <w:r w:rsidRPr="00CA6012">
        <w:t xml:space="preserve">selection of the </w:t>
      </w:r>
      <w:r>
        <w:t>p</w:t>
      </w:r>
      <w:r w:rsidRPr="00CA6012">
        <w:t>roper grade of stainless steel for use in</w:t>
      </w:r>
      <w:r>
        <w:t xml:space="preserve"> </w:t>
      </w:r>
      <w:r w:rsidRPr="00CA6012">
        <w:t>a marine environment requires careful evaluation by an</w:t>
      </w:r>
      <w:r>
        <w:t xml:space="preserve"> </w:t>
      </w:r>
      <w:r w:rsidR="00052E6F">
        <w:t>E</w:t>
      </w:r>
      <w:r w:rsidRPr="00CA6012">
        <w:t>ngineer</w:t>
      </w:r>
      <w:r w:rsidR="00052E6F">
        <w:t>.</w:t>
      </w:r>
    </w:p>
    <w:p w14:paraId="49F57640" w14:textId="395DBEFC" w:rsidR="003330D1" w:rsidRPr="00E459A5" w:rsidRDefault="005B7CE5" w:rsidP="00BD2CF2">
      <w:pPr>
        <w:pStyle w:val="Heading3"/>
      </w:pPr>
      <w:bookmarkStart w:id="50" w:name="_Toc478640537"/>
      <w:r>
        <w:t>Behaviour and R</w:t>
      </w:r>
      <w:r w:rsidR="003330D1" w:rsidRPr="00E459A5">
        <w:t>isks/</w:t>
      </w:r>
      <w:r>
        <w:t>I</w:t>
      </w:r>
      <w:r w:rsidR="003330D1" w:rsidRPr="00E459A5">
        <w:t>ssues</w:t>
      </w:r>
      <w:bookmarkEnd w:id="50"/>
    </w:p>
    <w:p w14:paraId="1DD14A9D" w14:textId="6A1E3A8E" w:rsidR="00222617" w:rsidRDefault="00222617" w:rsidP="00222617">
      <w:pPr>
        <w:pStyle w:val="BodyText"/>
      </w:pPr>
      <w:r w:rsidRPr="00E459A5">
        <w:t xml:space="preserve">Possible forces that can act on a ferrous </w:t>
      </w:r>
      <w:r w:rsidR="00AF1973">
        <w:t>AtoN structure</w:t>
      </w:r>
      <w:r w:rsidRPr="00E459A5">
        <w:t xml:space="preserve"> component and </w:t>
      </w:r>
      <w:r w:rsidR="00AF1973">
        <w:t>lead to</w:t>
      </w:r>
      <w:r w:rsidRPr="00E459A5">
        <w:t xml:space="preserve"> its failure include</w:t>
      </w:r>
      <w:r>
        <w:t xml:space="preserve">: </w:t>
      </w:r>
    </w:p>
    <w:p w14:paraId="01283C23" w14:textId="6BB57344" w:rsidR="00222617" w:rsidRPr="00E459A5" w:rsidRDefault="004D5AEA" w:rsidP="004D5AEA">
      <w:pPr>
        <w:pStyle w:val="Bullet1"/>
      </w:pPr>
      <w:r>
        <w:rPr>
          <w:b/>
        </w:rPr>
        <w:t>c</w:t>
      </w:r>
      <w:r w:rsidR="00222617" w:rsidRPr="00414B60">
        <w:rPr>
          <w:b/>
        </w:rPr>
        <w:t>orrosion</w:t>
      </w:r>
      <w:r w:rsidR="00222617" w:rsidRPr="00E459A5">
        <w:t>, in one form or another, is the major cause of the deterioration of iron lighthouse components.  Often called oxidation, it is the chemical reaction of a metal with oxygen or other substances.  The deterioration of iron lighthouse components is a complex process because the type and degree of corrosion is affected by minor variations in environment, contact with other metals and materials, and the composition of the component itself.  The main forms of corrosion include:</w:t>
      </w:r>
    </w:p>
    <w:p w14:paraId="7F97A8AF" w14:textId="1B971BC5" w:rsidR="00222617" w:rsidRPr="00E459A5" w:rsidRDefault="004D5AEA" w:rsidP="004D5AEA">
      <w:pPr>
        <w:pStyle w:val="Bullet1"/>
        <w:numPr>
          <w:ilvl w:val="1"/>
          <w:numId w:val="1"/>
        </w:numPr>
      </w:pPr>
      <w:r>
        <w:rPr>
          <w:b/>
        </w:rPr>
        <w:t>o</w:t>
      </w:r>
      <w:r w:rsidR="00222617" w:rsidRPr="00414B60">
        <w:rPr>
          <w:b/>
        </w:rPr>
        <w:t>xidation</w:t>
      </w:r>
      <w:r w:rsidR="00222617" w:rsidRPr="00E459A5">
        <w:t xml:space="preserve"> or rusting occurs rapidly when the iron component is exposed to moisture and air.</w:t>
      </w:r>
      <w:r w:rsidR="00222617" w:rsidRPr="006E19AD">
        <w:t xml:space="preserve"> </w:t>
      </w:r>
      <w:r w:rsidR="00222617" w:rsidRPr="00E459A5">
        <w:t>Local</w:t>
      </w:r>
      <w:r w:rsidR="00222617">
        <w:t xml:space="preserve">ised </w:t>
      </w:r>
      <w:r w:rsidR="00BA2B93">
        <w:t>p</w:t>
      </w:r>
      <w:r w:rsidR="00222617">
        <w:t>itting i</w:t>
      </w:r>
      <w:r w:rsidR="00222617" w:rsidRPr="00E459A5">
        <w:t xml:space="preserve">s a development of porosity that deepens quickly into the material, whereby the structural integrity can be </w:t>
      </w:r>
      <w:r w:rsidR="00BA2B93">
        <w:t>compromised</w:t>
      </w:r>
      <w:r w:rsidR="00222617" w:rsidRPr="00E459A5">
        <w:t xml:space="preserve">. </w:t>
      </w:r>
      <w:r w:rsidR="00222617">
        <w:t xml:space="preserve"> </w:t>
      </w:r>
      <w:r w:rsidR="00222617" w:rsidRPr="00E459A5">
        <w:t xml:space="preserve">This corrosion appears mostly in a marine atmosphere and can be </w:t>
      </w:r>
      <w:r w:rsidR="00BA2B93">
        <w:t>mitigated</w:t>
      </w:r>
      <w:r w:rsidR="00222617" w:rsidRPr="00E459A5">
        <w:t xml:space="preserve"> by the choice of correct</w:t>
      </w:r>
      <w:r w:rsidR="00222617">
        <w:t xml:space="preserve"> surface coatings or </w:t>
      </w:r>
      <w:r w:rsidR="00BA2B93">
        <w:t xml:space="preserve">by </w:t>
      </w:r>
      <w:r w:rsidR="00222617">
        <w:t>using stainless steel as an alternative</w:t>
      </w:r>
      <w:r w:rsidR="00222617" w:rsidRPr="00E459A5">
        <w:t>.</w:t>
      </w:r>
    </w:p>
    <w:p w14:paraId="782F3496" w14:textId="6DFD064E" w:rsidR="00222617" w:rsidRPr="00E459A5" w:rsidRDefault="004D5AEA" w:rsidP="004D5AEA">
      <w:pPr>
        <w:pStyle w:val="Bullet1"/>
        <w:numPr>
          <w:ilvl w:val="1"/>
          <w:numId w:val="1"/>
        </w:numPr>
      </w:pPr>
      <w:r>
        <w:rPr>
          <w:b/>
        </w:rPr>
        <w:t>g</w:t>
      </w:r>
      <w:r w:rsidR="00222617" w:rsidRPr="00414B60">
        <w:rPr>
          <w:b/>
        </w:rPr>
        <w:t>alvanic</w:t>
      </w:r>
      <w:r w:rsidR="00222617" w:rsidRPr="00E459A5">
        <w:t xml:space="preserve"> </w:t>
      </w:r>
      <w:r w:rsidR="00222617" w:rsidRPr="004D5AEA">
        <w:rPr>
          <w:b/>
        </w:rPr>
        <w:t>corrosion</w:t>
      </w:r>
      <w:r w:rsidR="00222617" w:rsidRPr="00E459A5">
        <w:t xml:space="preserve"> is an electrochemical action that results when two dissimilar metals react together in the presence of an electrolyte, such as water containing salts or hydrogen ions.</w:t>
      </w:r>
      <w:r w:rsidR="00222617">
        <w:t xml:space="preserve"> </w:t>
      </w:r>
      <w:r w:rsidR="00222617" w:rsidRPr="00230626">
        <w:t xml:space="preserve">In all cases where contact of dissimilar materials cannot be avoided, the local contact </w:t>
      </w:r>
      <w:r w:rsidR="00BA2B93">
        <w:t xml:space="preserve">should be isolated with, </w:t>
      </w:r>
      <w:r w:rsidR="00222617" w:rsidRPr="00230626">
        <w:t>for example</w:t>
      </w:r>
      <w:r w:rsidR="00BA2B93">
        <w:t>,</w:t>
      </w:r>
      <w:r w:rsidR="00222617" w:rsidRPr="00230626">
        <w:t xml:space="preserve"> acid free grease, isolation </w:t>
      </w:r>
      <w:r w:rsidR="00222617">
        <w:t>barriers, insulation tape, etc.</w:t>
      </w:r>
    </w:p>
    <w:p w14:paraId="46016357" w14:textId="3D6F5FB1" w:rsidR="00222617" w:rsidRPr="00706C61" w:rsidRDefault="004D5AEA" w:rsidP="004D5AEA">
      <w:pPr>
        <w:pStyle w:val="Bullet1"/>
        <w:numPr>
          <w:ilvl w:val="1"/>
          <w:numId w:val="1"/>
        </w:numPr>
        <w:rPr>
          <w:color w:val="auto"/>
        </w:rPr>
      </w:pPr>
      <w:r>
        <w:rPr>
          <w:b/>
        </w:rPr>
        <w:t>g</w:t>
      </w:r>
      <w:r w:rsidR="00222617" w:rsidRPr="00414B60">
        <w:rPr>
          <w:b/>
        </w:rPr>
        <w:t>raphitisation of cast iron</w:t>
      </w:r>
      <w:r w:rsidR="00222617" w:rsidRPr="00E459A5">
        <w:t xml:space="preserve">, a less </w:t>
      </w:r>
      <w:r w:rsidR="00222617" w:rsidRPr="00706C61">
        <w:rPr>
          <w:color w:val="auto"/>
        </w:rPr>
        <w:t xml:space="preserve">common problem, occurs in the presence of acid precipitation or seawater. </w:t>
      </w:r>
      <w:r w:rsidR="00BA2B93" w:rsidRPr="00706C61">
        <w:rPr>
          <w:color w:val="auto"/>
        </w:rPr>
        <w:t xml:space="preserve"> </w:t>
      </w:r>
      <w:r w:rsidR="00222617" w:rsidRPr="00706C61">
        <w:rPr>
          <w:color w:val="auto"/>
        </w:rPr>
        <w:t xml:space="preserve">As the iron corrodes, the porous graphite (soft carbon) corrosion residue is impregnated with insoluble corrosion products. </w:t>
      </w:r>
      <w:r w:rsidR="00BA2B93" w:rsidRPr="00706C61">
        <w:rPr>
          <w:color w:val="auto"/>
        </w:rPr>
        <w:t xml:space="preserve"> </w:t>
      </w:r>
      <w:r w:rsidR="00222617" w:rsidRPr="00706C61">
        <w:rPr>
          <w:color w:val="auto"/>
        </w:rPr>
        <w:t>As a result, the cast</w:t>
      </w:r>
      <w:r w:rsidR="00BA2B93" w:rsidRPr="00706C61">
        <w:rPr>
          <w:color w:val="auto"/>
        </w:rPr>
        <w:t xml:space="preserve"> </w:t>
      </w:r>
      <w:r w:rsidR="00222617" w:rsidRPr="00706C61">
        <w:rPr>
          <w:color w:val="auto"/>
        </w:rPr>
        <w:t>iron element retains its appearance and shape but is weaker structurally.</w:t>
      </w:r>
    </w:p>
    <w:p w14:paraId="6602B697" w14:textId="77777777" w:rsidR="00265ED7" w:rsidRPr="00706C61" w:rsidRDefault="004D5AEA" w:rsidP="004D5AEA">
      <w:pPr>
        <w:pStyle w:val="Bullet1"/>
        <w:numPr>
          <w:ilvl w:val="1"/>
          <w:numId w:val="1"/>
        </w:numPr>
        <w:rPr>
          <w:color w:val="auto"/>
        </w:rPr>
      </w:pPr>
      <w:r w:rsidRPr="00706C61">
        <w:rPr>
          <w:b/>
          <w:color w:val="auto"/>
        </w:rPr>
        <w:t>crevice c</w:t>
      </w:r>
      <w:r w:rsidR="00222617" w:rsidRPr="00706C61">
        <w:rPr>
          <w:b/>
          <w:color w:val="auto"/>
        </w:rPr>
        <w:t>orrosion</w:t>
      </w:r>
      <w:r w:rsidR="00265ED7" w:rsidRPr="00706C61">
        <w:rPr>
          <w:color w:val="auto"/>
        </w:rPr>
        <w:t xml:space="preserve"> is a localised form of attack, where there is a breakdown of the surface passive layer, in crevices or on 'shielded' areas beneath surface deposits.  I</w:t>
      </w:r>
      <w:r w:rsidR="00222617" w:rsidRPr="00706C61">
        <w:rPr>
          <w:color w:val="auto"/>
        </w:rPr>
        <w:t>n the presence of a wet environment</w:t>
      </w:r>
      <w:r w:rsidR="00BA2B93" w:rsidRPr="00706C61">
        <w:rPr>
          <w:color w:val="auto"/>
        </w:rPr>
        <w:t>,</w:t>
      </w:r>
      <w:r w:rsidR="00222617" w:rsidRPr="00706C61">
        <w:rPr>
          <w:color w:val="auto"/>
        </w:rPr>
        <w:t xml:space="preserve"> corrosion appears in crevices, where an insufficient amount of air (oxygen) can circulate to repair the passivity of the surface of stainless steel.  </w:t>
      </w:r>
      <w:r w:rsidR="00265ED7" w:rsidRPr="00706C61">
        <w:rPr>
          <w:color w:val="auto"/>
        </w:rPr>
        <w:t>Good design and fabrication to prevent the creation of crevices will mitigate t</w:t>
      </w:r>
      <w:r w:rsidR="00222617" w:rsidRPr="00706C61">
        <w:rPr>
          <w:color w:val="auto"/>
        </w:rPr>
        <w:t>his form of corrosion</w:t>
      </w:r>
      <w:r w:rsidR="00265ED7" w:rsidRPr="00706C61">
        <w:rPr>
          <w:color w:val="auto"/>
        </w:rPr>
        <w:t>.</w:t>
      </w:r>
    </w:p>
    <w:p w14:paraId="40CCB41D" w14:textId="2FAC792C" w:rsidR="00222617" w:rsidRPr="00E459A5" w:rsidRDefault="00BA2B93" w:rsidP="00B67B2C">
      <w:pPr>
        <w:pStyle w:val="Bullet1"/>
      </w:pPr>
      <w:r>
        <w:rPr>
          <w:b/>
        </w:rPr>
        <w:t>inherent f</w:t>
      </w:r>
      <w:r w:rsidR="00222617" w:rsidRPr="00414B60">
        <w:rPr>
          <w:b/>
        </w:rPr>
        <w:t>laws</w:t>
      </w:r>
      <w:r w:rsidR="00222617" w:rsidRPr="00E459A5">
        <w:t xml:space="preserve"> - </w:t>
      </w:r>
      <w:r>
        <w:t>c</w:t>
      </w:r>
      <w:r w:rsidR="00222617" w:rsidRPr="00E459A5">
        <w:t>astings may also be fractured or flawed as</w:t>
      </w:r>
      <w:r w:rsidR="00222617">
        <w:t xml:space="preserve"> </w:t>
      </w:r>
      <w:r w:rsidR="00222617" w:rsidRPr="00E459A5">
        <w:t>a result of imperfections in the o</w:t>
      </w:r>
      <w:r>
        <w:t xml:space="preserve">riginal manufacturing process.  </w:t>
      </w:r>
      <w:r w:rsidR="00222617" w:rsidRPr="00E459A5">
        <w:t>Brittleness is another problem</w:t>
      </w:r>
      <w:r>
        <w:t xml:space="preserve"> occasionally found in old cast </w:t>
      </w:r>
      <w:r w:rsidR="00222617" w:rsidRPr="00E459A5">
        <w:t>iron elements.  It may be a result of e</w:t>
      </w:r>
      <w:r>
        <w:t>xcessive phosphorus in the iron</w:t>
      </w:r>
      <w:r w:rsidR="00222617" w:rsidRPr="00E459A5">
        <w:t xml:space="preserve"> or of cooling during the casting process.</w:t>
      </w:r>
    </w:p>
    <w:p w14:paraId="08268166" w14:textId="5B13A8BE" w:rsidR="00222617" w:rsidRPr="00E459A5" w:rsidRDefault="00BA2B93" w:rsidP="00B67B2C">
      <w:pPr>
        <w:pStyle w:val="Bullet1"/>
      </w:pPr>
      <w:r>
        <w:rPr>
          <w:b/>
        </w:rPr>
        <w:t>m</w:t>
      </w:r>
      <w:r w:rsidR="00222617" w:rsidRPr="00414B60">
        <w:rPr>
          <w:b/>
        </w:rPr>
        <w:t xml:space="preserve">echanical </w:t>
      </w:r>
      <w:r>
        <w:rPr>
          <w:b/>
        </w:rPr>
        <w:t>b</w:t>
      </w:r>
      <w:r w:rsidR="00222617" w:rsidRPr="00414B60">
        <w:rPr>
          <w:b/>
        </w:rPr>
        <w:t>reakdown</w:t>
      </w:r>
      <w:r w:rsidR="00222617" w:rsidRPr="00E459A5">
        <w:t xml:space="preserve"> - components can also fail from purely physical causes such as abrasion, metal fatigue, overloading or a combination of physical and chemical attack, such as weathering and stress corrosion cracking.</w:t>
      </w:r>
    </w:p>
    <w:p w14:paraId="483ED6C2" w14:textId="72D45260" w:rsidR="00222617" w:rsidRPr="00E459A5" w:rsidRDefault="00BA2B93" w:rsidP="00B67B2C">
      <w:pPr>
        <w:pStyle w:val="Bullet1"/>
      </w:pPr>
      <w:r>
        <w:rPr>
          <w:b/>
        </w:rPr>
        <w:lastRenderedPageBreak/>
        <w:t>w</w:t>
      </w:r>
      <w:r w:rsidR="00222617" w:rsidRPr="00414B60">
        <w:rPr>
          <w:b/>
        </w:rPr>
        <w:t>eathering</w:t>
      </w:r>
      <w:r>
        <w:t xml:space="preserve"> - f</w:t>
      </w:r>
      <w:r w:rsidR="00222617" w:rsidRPr="00E459A5">
        <w:t>errous components subjected to the weather are exposed to various chemical and physical agents singly and in combinations of several at one time.  The result is a kind of synergism where the total effect is greater than the sum of the individual effects taken separately.  For example, the rate of corrosion accelerates with inc</w:t>
      </w:r>
      <w:r>
        <w:t>reases of temperature, humidity</w:t>
      </w:r>
      <w:r w:rsidR="00222617" w:rsidRPr="00E459A5">
        <w:t xml:space="preserve"> and surface deposits of salts, </w:t>
      </w:r>
      <w:r w:rsidR="00706C61">
        <w:t xml:space="preserve">dirt </w:t>
      </w:r>
      <w:r w:rsidR="00222617" w:rsidRPr="00E459A5">
        <w:t>and pollution.</w:t>
      </w:r>
    </w:p>
    <w:p w14:paraId="2DC1ACDD" w14:textId="5B9E0514" w:rsidR="00222617" w:rsidRPr="00E459A5" w:rsidRDefault="00BA2B93" w:rsidP="00B67B2C">
      <w:pPr>
        <w:pStyle w:val="Bullet1"/>
      </w:pPr>
      <w:r>
        <w:rPr>
          <w:b/>
        </w:rPr>
        <w:t>connection f</w:t>
      </w:r>
      <w:r w:rsidR="00222617" w:rsidRPr="00414B60">
        <w:rPr>
          <w:b/>
        </w:rPr>
        <w:t>ailure</w:t>
      </w:r>
      <w:r>
        <w:t xml:space="preserve"> - t</w:t>
      </w:r>
      <w:r w:rsidR="00222617" w:rsidRPr="00E459A5">
        <w:t>he failure of the connections of ferrous components, especially structural members, can also be caused by a combination of physical and/or chemical agents.  The most common type of connections used for ferrous structural elements include bolting, riveting, pinning and welding.  These connections can fail thr</w:t>
      </w:r>
      <w:r>
        <w:t>ough the overloading, fatigue</w:t>
      </w:r>
      <w:r w:rsidR="00222617" w:rsidRPr="00E459A5">
        <w:t xml:space="preserve"> or corrosion of the connectors.</w:t>
      </w:r>
    </w:p>
    <w:p w14:paraId="29345F05" w14:textId="77777777" w:rsidR="00B02370" w:rsidRPr="00E459A5" w:rsidRDefault="00B02370" w:rsidP="00B02370">
      <w:pPr>
        <w:pStyle w:val="Heading3"/>
      </w:pPr>
      <w:bookmarkStart w:id="51" w:name="_Toc478640538"/>
      <w:r w:rsidRPr="00E459A5">
        <w:t>Preventive Maintenance</w:t>
      </w:r>
      <w:bookmarkEnd w:id="51"/>
    </w:p>
    <w:p w14:paraId="47C32555" w14:textId="0BEC40BC" w:rsidR="00B02370" w:rsidRDefault="00222617" w:rsidP="00B02370">
      <w:pPr>
        <w:pStyle w:val="BodyText"/>
      </w:pPr>
      <w:r w:rsidRPr="00B02370">
        <w:t xml:space="preserve">The most common and effective way to preserve </w:t>
      </w:r>
      <w:r w:rsidR="00B02370">
        <w:t>ferrous</w:t>
      </w:r>
      <w:r w:rsidRPr="00B02370">
        <w:t xml:space="preserve"> components is to maintain a protective paint or coating on the metal. </w:t>
      </w:r>
      <w:r w:rsidR="00B02370">
        <w:t xml:space="preserve"> The effective protective life</w:t>
      </w:r>
      <w:r w:rsidRPr="00B02370">
        <w:t>span of an existing paint or coating can be greatly increased by routinely touching up areas of deterioration.</w:t>
      </w:r>
      <w:r w:rsidR="00B02370">
        <w:t xml:space="preserve"> </w:t>
      </w:r>
      <w:r w:rsidRPr="00B02370">
        <w:t xml:space="preserve"> A small break in the protective finish can lead to accelerated corrosion of the underlying </w:t>
      </w:r>
      <w:r w:rsidR="00B02370">
        <w:t>ferrous material</w:t>
      </w:r>
      <w:r w:rsidRPr="00B02370">
        <w:t xml:space="preserve">. </w:t>
      </w:r>
      <w:r w:rsidR="00B02370">
        <w:t xml:space="preserve"> </w:t>
      </w:r>
      <w:r w:rsidRPr="00B02370">
        <w:t xml:space="preserve">Areas where the paint or coating has been damaged by mechanical impact or blistering should be addressed </w:t>
      </w:r>
      <w:r w:rsidR="00B02370">
        <w:t>promptly</w:t>
      </w:r>
      <w:r w:rsidRPr="00B02370">
        <w:t xml:space="preserve">. </w:t>
      </w:r>
      <w:r w:rsidR="00DA4865">
        <w:t xml:space="preserve"> </w:t>
      </w:r>
      <w:r w:rsidRPr="00B02370">
        <w:t xml:space="preserve">These areas should have all loose paint and rust scale removed using recommended methods. </w:t>
      </w:r>
      <w:r w:rsidR="00B02370">
        <w:t xml:space="preserve"> </w:t>
      </w:r>
      <w:r w:rsidRPr="00B02370">
        <w:t>Hand tool cleaning and low pressure grit blasting are most effective for this scale of paint removal.</w:t>
      </w:r>
      <w:r w:rsidR="00B02370">
        <w:t xml:space="preserve"> </w:t>
      </w:r>
      <w:r w:rsidRPr="00B02370">
        <w:t xml:space="preserve"> The bare metal should then be p</w:t>
      </w:r>
      <w:r w:rsidR="00B02370">
        <w:t xml:space="preserve">rimed and painted with a primer and </w:t>
      </w:r>
      <w:r w:rsidRPr="00B02370">
        <w:t>top coat system that</w:t>
      </w:r>
      <w:r w:rsidR="00B02370">
        <w:t xml:space="preserve"> </w:t>
      </w:r>
      <w:r w:rsidRPr="00B02370">
        <w:t xml:space="preserve">will adhere to both the bare metal and the existing paint or coating system. </w:t>
      </w:r>
      <w:r w:rsidR="00B02370">
        <w:t xml:space="preserve"> </w:t>
      </w:r>
    </w:p>
    <w:p w14:paraId="08BDAC08" w14:textId="393CF42B" w:rsidR="00DA4865" w:rsidRDefault="00421EA3" w:rsidP="00421EA3">
      <w:pPr>
        <w:pStyle w:val="BodyText"/>
      </w:pPr>
      <w:r w:rsidRPr="00ED64F2">
        <w:t xml:space="preserve">The types of paints available for protecting iron have </w:t>
      </w:r>
      <w:r w:rsidR="00DA4865">
        <w:t xml:space="preserve">significantly </w:t>
      </w:r>
      <w:r w:rsidRPr="00ED64F2">
        <w:t xml:space="preserve">changed </w:t>
      </w:r>
      <w:r w:rsidR="00DA4865">
        <w:t>over the</w:t>
      </w:r>
      <w:r w:rsidRPr="00ED64F2">
        <w:t xml:space="preserve"> years as a result of regulations that prohibit or restrict the manufacture and use of products containing toxic substances such as asbestos, lead and zinc chromate, as well as volatile organic compounds and substances (VOC or VOS). </w:t>
      </w:r>
      <w:r w:rsidR="00DA4865">
        <w:t xml:space="preserve"> </w:t>
      </w:r>
      <w:r w:rsidRPr="00ED64F2">
        <w:t xml:space="preserve">Availability of paint types varies and manufacturers continue to change product formulations to comply with </w:t>
      </w:r>
      <w:r w:rsidR="00DA4865">
        <w:t>current environmental</w:t>
      </w:r>
      <w:r w:rsidRPr="00ED64F2">
        <w:t xml:space="preserve"> regulations.</w:t>
      </w:r>
    </w:p>
    <w:p w14:paraId="5E0066D5" w14:textId="1B774500" w:rsidR="00421EA3" w:rsidRDefault="00421EA3" w:rsidP="00421EA3">
      <w:pPr>
        <w:pStyle w:val="BodyText"/>
      </w:pPr>
      <w:r w:rsidRPr="00ED64F2">
        <w:t xml:space="preserve">A key factor to take into account in selection of </w:t>
      </w:r>
      <w:r w:rsidR="00B1024C">
        <w:t xml:space="preserve">primers and </w:t>
      </w:r>
      <w:r w:rsidRPr="00ED64F2">
        <w:t xml:space="preserve">coatings is the variety of conditions affecting existing and new materials on a particular </w:t>
      </w:r>
      <w:r w:rsidR="00B1024C">
        <w:t>structure</w:t>
      </w:r>
      <w:r w:rsidRPr="00ED64F2">
        <w:t>.</w:t>
      </w:r>
      <w:r w:rsidR="00B1024C">
        <w:t xml:space="preserve"> </w:t>
      </w:r>
      <w:r w:rsidRPr="00ED64F2">
        <w:t xml:space="preserve"> </w:t>
      </w:r>
      <w:r w:rsidR="00B1024C">
        <w:t>Wh</w:t>
      </w:r>
      <w:r w:rsidRPr="00ED64F2">
        <w:t xml:space="preserve">en </w:t>
      </w:r>
      <w:r w:rsidR="00B1024C">
        <w:t xml:space="preserve">selecting </w:t>
      </w:r>
      <w:r w:rsidRPr="00ED64F2">
        <w:t>high performance coating</w:t>
      </w:r>
      <w:r w:rsidR="00B1024C">
        <w:t>s, it should be recognised th</w:t>
      </w:r>
      <w:r w:rsidRPr="00ED64F2">
        <w:t xml:space="preserve">at these coatings tend to have a high gloss finish that </w:t>
      </w:r>
      <w:r w:rsidR="00B1024C">
        <w:t>can be slippery</w:t>
      </w:r>
      <w:r w:rsidRPr="00ED64F2">
        <w:t xml:space="preserve"> when wet. </w:t>
      </w:r>
      <w:r w:rsidR="00B1024C">
        <w:t xml:space="preserve"> </w:t>
      </w:r>
      <w:r w:rsidRPr="00ED64F2">
        <w:t xml:space="preserve">When painting </w:t>
      </w:r>
      <w:r w:rsidR="00B1024C">
        <w:t>balconies</w:t>
      </w:r>
      <w:r w:rsidRPr="00ED64F2">
        <w:t xml:space="preserve"> and other iron or steel walkways, anti-</w:t>
      </w:r>
      <w:r w:rsidR="009718E8">
        <w:t>slip surface treatment</w:t>
      </w:r>
      <w:r w:rsidRPr="00ED64F2">
        <w:t xml:space="preserve"> may need to be installed for safety</w:t>
      </w:r>
      <w:r w:rsidR="009718E8">
        <w:t xml:space="preserve"> reasons</w:t>
      </w:r>
      <w:r w:rsidRPr="00ED64F2">
        <w:t>.</w:t>
      </w:r>
    </w:p>
    <w:p w14:paraId="1F4AEBD1" w14:textId="77777777" w:rsidR="00F2011B" w:rsidRDefault="00F2011B" w:rsidP="00F2011B">
      <w:pPr>
        <w:pStyle w:val="BodyText"/>
      </w:pPr>
      <w:r>
        <w:t>Stainless steel and galvanised steel components generally require little or no maintenance, other than checking to ensure that the various connections are secure and that contact with different metals are suitable separated to prevent galvanic corrosion.  In some instances, galvanised steel can be painted to provide daymark colouring and also additional protection to the steel component.  Galvanised steel elements should be etch primed or similar pre-treatment prior to application of coating systems.</w:t>
      </w:r>
    </w:p>
    <w:p w14:paraId="4E3666C5" w14:textId="3E9909A4" w:rsidR="00C34477" w:rsidRDefault="00DA4865" w:rsidP="00DA4865">
      <w:pPr>
        <w:pStyle w:val="BodyText"/>
      </w:pPr>
      <w:r w:rsidRPr="00C34477">
        <w:t xml:space="preserve">Cathodic protection is a recognised method of protecting metalwork against corrosion, where structural components are in direct contact with severe environmental conditions, such as </w:t>
      </w:r>
      <w:r w:rsidR="00C34477">
        <w:t>sea</w:t>
      </w:r>
      <w:r w:rsidRPr="00C34477">
        <w:t xml:space="preserve">water. </w:t>
      </w:r>
    </w:p>
    <w:p w14:paraId="587BEAE7" w14:textId="19DF5156" w:rsidR="003330D1" w:rsidRPr="00E459A5" w:rsidRDefault="00C34477" w:rsidP="00BD2CF2">
      <w:pPr>
        <w:pStyle w:val="Heading3"/>
      </w:pPr>
      <w:bookmarkStart w:id="52" w:name="_Toc478640539"/>
      <w:r>
        <w:t>C</w:t>
      </w:r>
      <w:r w:rsidR="00BE3190">
        <w:t>ondition Assessment</w:t>
      </w:r>
      <w:bookmarkEnd w:id="52"/>
    </w:p>
    <w:p w14:paraId="0D0FDBFF" w14:textId="2740000C" w:rsidR="00222617" w:rsidRPr="00421EA3" w:rsidRDefault="00421EA3" w:rsidP="00222617">
      <w:pPr>
        <w:pStyle w:val="BodyText"/>
      </w:pPr>
      <w:r w:rsidRPr="00421EA3">
        <w:t>Regular i</w:t>
      </w:r>
      <w:r w:rsidR="00222617" w:rsidRPr="00421EA3">
        <w:t>nspection</w:t>
      </w:r>
      <w:r w:rsidR="00BE3190" w:rsidRPr="00421EA3">
        <w:t>s and p</w:t>
      </w:r>
      <w:r w:rsidR="00222617" w:rsidRPr="00421EA3">
        <w:t xml:space="preserve">eriodic </w:t>
      </w:r>
      <w:r w:rsidR="00BE3190" w:rsidRPr="00421EA3">
        <w:t>m</w:t>
      </w:r>
      <w:r w:rsidR="00222617" w:rsidRPr="00421EA3">
        <w:t xml:space="preserve">aintenance </w:t>
      </w:r>
      <w:r w:rsidR="00BE3190" w:rsidRPr="00421EA3">
        <w:t>are</w:t>
      </w:r>
      <w:r w:rsidR="00222617" w:rsidRPr="00421EA3">
        <w:t xml:space="preserve"> important to ensure the integrity of </w:t>
      </w:r>
      <w:r w:rsidR="00BE3190" w:rsidRPr="00421EA3">
        <w:t xml:space="preserve">ferrous </w:t>
      </w:r>
      <w:r w:rsidR="00222617" w:rsidRPr="00421EA3">
        <w:t xml:space="preserve">AtoN structures </w:t>
      </w:r>
      <w:r w:rsidR="00BE3190" w:rsidRPr="00421EA3">
        <w:t xml:space="preserve">and components </w:t>
      </w:r>
      <w:r w:rsidR="00222617" w:rsidRPr="00421EA3">
        <w:t xml:space="preserve">is maintained. </w:t>
      </w:r>
      <w:r w:rsidRPr="00421EA3">
        <w:t xml:space="preserve"> The frequency of inspections required may depend on a number of factors including the age of the structure, the location, environmental conditions and the importance of AtoN.</w:t>
      </w:r>
    </w:p>
    <w:p w14:paraId="694D8B1F" w14:textId="35A769E6" w:rsidR="00222617" w:rsidRPr="00421EA3" w:rsidRDefault="00BE3190" w:rsidP="00222617">
      <w:pPr>
        <w:pStyle w:val="BodyText"/>
      </w:pPr>
      <w:r w:rsidRPr="00421EA3">
        <w:t>Inspection</w:t>
      </w:r>
      <w:r w:rsidR="00421EA3" w:rsidRPr="00421EA3">
        <w:t xml:space="preserve">s should </w:t>
      </w:r>
      <w:r w:rsidRPr="00421EA3">
        <w:t>c</w:t>
      </w:r>
      <w:r w:rsidR="00222617" w:rsidRPr="00421EA3">
        <w:t>heck</w:t>
      </w:r>
      <w:r w:rsidR="00421EA3" w:rsidRPr="00421EA3">
        <w:t xml:space="preserve"> for </w:t>
      </w:r>
      <w:r w:rsidRPr="00421EA3">
        <w:t>deformation, distortion</w:t>
      </w:r>
      <w:r w:rsidR="00222617" w:rsidRPr="00421EA3">
        <w:t xml:space="preserve"> or deflection.  Check for abrasion </w:t>
      </w:r>
      <w:r w:rsidRPr="00421EA3">
        <w:t>evidenced</w:t>
      </w:r>
      <w:r w:rsidR="00766E59" w:rsidRPr="00421EA3">
        <w:t xml:space="preserve"> by</w:t>
      </w:r>
      <w:r w:rsidR="00222617" w:rsidRPr="00421EA3">
        <w:t xml:space="preserve"> worn, smooth, or polished appearance.  Inspect welds for signs of c</w:t>
      </w:r>
      <w:r w:rsidR="00766E59" w:rsidRPr="00421EA3">
        <w:t>orrosion, cracking</w:t>
      </w:r>
      <w:r w:rsidR="00222617" w:rsidRPr="00421EA3">
        <w:t xml:space="preserve"> or breakage.</w:t>
      </w:r>
    </w:p>
    <w:p w14:paraId="5A07AC5F" w14:textId="77777777" w:rsidR="00421EA3" w:rsidRPr="00421EA3" w:rsidRDefault="00222617" w:rsidP="00222617">
      <w:pPr>
        <w:pStyle w:val="BodyText"/>
      </w:pPr>
      <w:r w:rsidRPr="00421EA3">
        <w:t xml:space="preserve">Inspect </w:t>
      </w:r>
      <w:r w:rsidR="00421EA3" w:rsidRPr="00421EA3">
        <w:t xml:space="preserve">surface </w:t>
      </w:r>
      <w:r w:rsidRPr="00421EA3">
        <w:t>coating for</w:t>
      </w:r>
      <w:r w:rsidR="00421EA3" w:rsidRPr="00421EA3">
        <w:t xml:space="preserve"> any peeling, blistering, etc.</w:t>
      </w:r>
    </w:p>
    <w:p w14:paraId="5EDF081A" w14:textId="32BAE009" w:rsidR="00222617" w:rsidRPr="00421EA3" w:rsidRDefault="00222617" w:rsidP="00222617">
      <w:pPr>
        <w:pStyle w:val="BodyText"/>
      </w:pPr>
      <w:r w:rsidRPr="00421EA3">
        <w:t xml:space="preserve">Check </w:t>
      </w:r>
      <w:r w:rsidR="00017DF9">
        <w:t xml:space="preserve">the integrity of foundations </w:t>
      </w:r>
      <w:r w:rsidRPr="00421EA3">
        <w:t xml:space="preserve">and </w:t>
      </w:r>
      <w:r w:rsidR="00421EA3" w:rsidRPr="00421EA3">
        <w:t xml:space="preserve">for any </w:t>
      </w:r>
      <w:r w:rsidRPr="00421EA3">
        <w:t>scour</w:t>
      </w:r>
      <w:r w:rsidR="00421EA3" w:rsidRPr="00421EA3">
        <w:t>ing effects</w:t>
      </w:r>
      <w:r w:rsidRPr="00421EA3">
        <w:t>.</w:t>
      </w:r>
    </w:p>
    <w:p w14:paraId="2D46BBE4" w14:textId="02545C53" w:rsidR="00222617" w:rsidRPr="00421EA3" w:rsidRDefault="00421EA3" w:rsidP="00222617">
      <w:pPr>
        <w:pStyle w:val="BodyText"/>
      </w:pPr>
      <w:r w:rsidRPr="00421EA3">
        <w:t>Inspect g</w:t>
      </w:r>
      <w:r w:rsidR="00222617" w:rsidRPr="00421EA3">
        <w:t>uy anchors and hardware</w:t>
      </w:r>
      <w:r w:rsidRPr="00421EA3">
        <w:t xml:space="preserve">.  </w:t>
      </w:r>
      <w:r w:rsidR="00222617" w:rsidRPr="00421EA3">
        <w:t>Look for any disturbance in the ground around the foundation of the guy.</w:t>
      </w:r>
      <w:r w:rsidR="00370C1C">
        <w:t xml:space="preserve">  </w:t>
      </w:r>
      <w:r w:rsidR="00222617" w:rsidRPr="00421EA3">
        <w:t xml:space="preserve">Inspect guy (wire rope) anchors, turnbuckles, thimbles, shackles, preformed dead end guy grips, shear pins, and cotter pins for </w:t>
      </w:r>
      <w:r w:rsidRPr="00421EA3">
        <w:t>signs of corrosion, deformation</w:t>
      </w:r>
      <w:r w:rsidR="00222617" w:rsidRPr="00421EA3">
        <w:t xml:space="preserve"> and fatigue.</w:t>
      </w:r>
    </w:p>
    <w:p w14:paraId="3DE98A20" w14:textId="1FAC57CF" w:rsidR="00222617" w:rsidRPr="00421EA3" w:rsidRDefault="00222617" w:rsidP="00222617">
      <w:pPr>
        <w:pStyle w:val="BodyText"/>
      </w:pPr>
      <w:r w:rsidRPr="00421EA3">
        <w:lastRenderedPageBreak/>
        <w:t>Check for corrosion evidence</w:t>
      </w:r>
      <w:r w:rsidR="00421EA3" w:rsidRPr="00421EA3">
        <w:t xml:space="preserve"> - rust, scale</w:t>
      </w:r>
      <w:r w:rsidRPr="00421EA3">
        <w:t xml:space="preserve"> and holes, especially in the splash zone and at extreme low water level.  Hammer the surface corrosion to expose the steel below for inspection.  Steel member thickness can be measured with ultrasonic equipment. </w:t>
      </w:r>
    </w:p>
    <w:p w14:paraId="379847E9" w14:textId="1303C3D3" w:rsidR="003330D1" w:rsidRPr="00E459A5" w:rsidRDefault="003330D1" w:rsidP="003330D1">
      <w:pPr>
        <w:pStyle w:val="Heading3"/>
      </w:pPr>
      <w:bookmarkStart w:id="53" w:name="_Toc478640540"/>
      <w:r w:rsidRPr="00E459A5">
        <w:t>Repair techniques</w:t>
      </w:r>
      <w:bookmarkEnd w:id="53"/>
    </w:p>
    <w:p w14:paraId="49A32984" w14:textId="6064763B" w:rsidR="00495866" w:rsidRDefault="00495866" w:rsidP="00222617">
      <w:pPr>
        <w:pStyle w:val="BodyText"/>
      </w:pPr>
      <w:r>
        <w:t>Repairs to ferrous AtoN structures can include replacement of the affected component, installation of additional support or bracing to maintain structural integrity or surface restoration with zinc rich primers.</w:t>
      </w:r>
    </w:p>
    <w:p w14:paraId="7B8B8297" w14:textId="65569D16" w:rsidR="00222617" w:rsidRPr="00E459A5" w:rsidRDefault="00222617" w:rsidP="00222617">
      <w:pPr>
        <w:pStyle w:val="BodyText"/>
      </w:pPr>
      <w:r>
        <w:t xml:space="preserve">In </w:t>
      </w:r>
      <w:r w:rsidR="00495866">
        <w:t>certain</w:t>
      </w:r>
      <w:r>
        <w:t xml:space="preserve"> instances, major cracks can be repaired </w:t>
      </w:r>
      <w:r w:rsidR="00495866">
        <w:t xml:space="preserve">on site </w:t>
      </w:r>
      <w:r>
        <w:t>by brazing or welding</w:t>
      </w:r>
      <w:r w:rsidR="00495866">
        <w:t xml:space="preserve"> and should be carried out using </w:t>
      </w:r>
      <w:r>
        <w:t>experienced welders.</w:t>
      </w:r>
    </w:p>
    <w:p w14:paraId="680B95C7" w14:textId="3603E447" w:rsidR="003330D1" w:rsidRPr="00E459A5" w:rsidRDefault="003330D1" w:rsidP="00A64582">
      <w:pPr>
        <w:pStyle w:val="Heading2"/>
      </w:pPr>
      <w:bookmarkStart w:id="54" w:name="_Toc478640541"/>
      <w:r w:rsidRPr="00E459A5">
        <w:t>Non</w:t>
      </w:r>
      <w:r w:rsidR="008A02BB">
        <w:t>-</w:t>
      </w:r>
      <w:r w:rsidRPr="00E459A5">
        <w:t>Ferrous Metal</w:t>
      </w:r>
      <w:bookmarkEnd w:id="54"/>
    </w:p>
    <w:p w14:paraId="1723173B" w14:textId="77777777" w:rsidR="00BD2CF2" w:rsidRPr="00E459A5" w:rsidRDefault="00BD2CF2" w:rsidP="00BD2CF2">
      <w:pPr>
        <w:pStyle w:val="Heading2separationline"/>
      </w:pPr>
    </w:p>
    <w:p w14:paraId="1F7DCEDC" w14:textId="383EE011" w:rsidR="003330D1" w:rsidRPr="00E459A5" w:rsidRDefault="003330D1" w:rsidP="00BD2CF2">
      <w:pPr>
        <w:pStyle w:val="Heading3"/>
      </w:pPr>
      <w:bookmarkStart w:id="55" w:name="_Toc478640542"/>
      <w:r w:rsidRPr="00E459A5">
        <w:t>Material description and properties</w:t>
      </w:r>
      <w:bookmarkEnd w:id="55"/>
    </w:p>
    <w:p w14:paraId="32C601EE" w14:textId="1B56D2C9" w:rsidR="003330D1" w:rsidRPr="00941DA4" w:rsidRDefault="008A02BB" w:rsidP="003330D1">
      <w:pPr>
        <w:pStyle w:val="BodyText"/>
      </w:pPr>
      <w:r w:rsidRPr="00941DA4">
        <w:t xml:space="preserve">Non-ferrous metals primarily include aluminium, </w:t>
      </w:r>
      <w:r w:rsidR="00941DA4" w:rsidRPr="00941DA4">
        <w:t xml:space="preserve">copper, </w:t>
      </w:r>
      <w:r w:rsidRPr="00941DA4">
        <w:t xml:space="preserve">brass, </w:t>
      </w:r>
      <w:r w:rsidR="00941DA4" w:rsidRPr="00941DA4">
        <w:t xml:space="preserve">lead, zinc, brass and </w:t>
      </w:r>
      <w:r w:rsidRPr="00941DA4">
        <w:t xml:space="preserve">bronze.  </w:t>
      </w:r>
      <w:r w:rsidR="00941DA4" w:rsidRPr="00941DA4">
        <w:rPr>
          <w:lang w:val="en"/>
        </w:rPr>
        <w:t xml:space="preserve">Their main advantage over ferrous materials is their malleability.  They have no iron content and are non-magnetic, giving them a higher resistance to rust and corrosion making them ideal for outdoor use.  </w:t>
      </w:r>
      <w:r w:rsidRPr="00941DA4">
        <w:t xml:space="preserve">Traditional AtoN structures can include various combinations of non-ferrous materials.  </w:t>
      </w:r>
      <w:r w:rsidR="00941DA4" w:rsidRPr="00941DA4">
        <w:t>Lighthouse</w:t>
      </w:r>
      <w:r w:rsidRPr="00941DA4">
        <w:t xml:space="preserve"> lanterns often include cast iron base plates or walkways and gutters</w:t>
      </w:r>
      <w:r w:rsidR="00941DA4" w:rsidRPr="00941DA4">
        <w:t xml:space="preserve">, </w:t>
      </w:r>
      <w:r w:rsidRPr="00941DA4">
        <w:t xml:space="preserve">bronze lantern astragals and wrought iron dome </w:t>
      </w:r>
      <w:r w:rsidR="00941DA4" w:rsidRPr="00941DA4">
        <w:t>frame</w:t>
      </w:r>
      <w:r w:rsidRPr="00941DA4">
        <w:t xml:space="preserve"> clad in sheet copper.  Modern AtoN structures can be made entirely from marine-grade aluminium or combined with other ferrous materials.  Non-ferrous metals are also used for elements of structures, such as platforms, marker masts, solar panel mountings and guard railings.  All non-ferrous metals display better corrosion resistance than ferrous metals, but are often more costly</w:t>
      </w:r>
      <w:r w:rsidR="00BD2CF2" w:rsidRPr="00941DA4">
        <w:t>.</w:t>
      </w:r>
    </w:p>
    <w:p w14:paraId="58B01A06" w14:textId="12FB255D" w:rsidR="00296946" w:rsidRPr="00296946" w:rsidRDefault="00296946" w:rsidP="00296946">
      <w:pPr>
        <w:pStyle w:val="Bullet1"/>
        <w:rPr>
          <w:lang w:val="en"/>
        </w:rPr>
      </w:pPr>
      <w:r w:rsidRPr="00296946">
        <w:rPr>
          <w:b/>
          <w:lang w:val="en"/>
        </w:rPr>
        <w:t>Aluminum</w:t>
      </w:r>
      <w:r w:rsidRPr="00296946">
        <w:rPr>
          <w:lang w:val="en"/>
        </w:rPr>
        <w:t xml:space="preserve"> is lightweight, soft and low strength. </w:t>
      </w:r>
      <w:r>
        <w:rPr>
          <w:lang w:val="en"/>
        </w:rPr>
        <w:t xml:space="preserve"> It</w:t>
      </w:r>
      <w:r w:rsidRPr="00296946">
        <w:rPr>
          <w:lang w:val="en"/>
        </w:rPr>
        <w:t xml:space="preserve"> is easily </w:t>
      </w:r>
      <w:r w:rsidR="00BA4EF9">
        <w:rPr>
          <w:lang w:val="en"/>
        </w:rPr>
        <w:t>moulded</w:t>
      </w:r>
      <w:r w:rsidRPr="00296946">
        <w:rPr>
          <w:lang w:val="en"/>
        </w:rPr>
        <w:t>, forged, machined and welded</w:t>
      </w:r>
      <w:r>
        <w:rPr>
          <w:lang w:val="en"/>
        </w:rPr>
        <w:t xml:space="preserve">.  It is </w:t>
      </w:r>
      <w:r w:rsidRPr="00296946">
        <w:rPr>
          <w:lang w:val="en"/>
        </w:rPr>
        <w:t>not suitable for high-</w:t>
      </w:r>
      <w:r w:rsidRPr="00296946">
        <w:t>temperature</w:t>
      </w:r>
      <w:r>
        <w:rPr>
          <w:lang w:val="en"/>
        </w:rPr>
        <w:t xml:space="preserve"> environments.</w:t>
      </w:r>
    </w:p>
    <w:p w14:paraId="739042F8" w14:textId="1F3F916D" w:rsidR="00296946" w:rsidRPr="00296946" w:rsidRDefault="00296946" w:rsidP="00296946">
      <w:pPr>
        <w:pStyle w:val="Bullet1"/>
        <w:rPr>
          <w:lang w:val="en"/>
        </w:rPr>
      </w:pPr>
      <w:r w:rsidRPr="00296946">
        <w:rPr>
          <w:b/>
          <w:lang w:val="en"/>
        </w:rPr>
        <w:t>Copper</w:t>
      </w:r>
      <w:r w:rsidRPr="00296946">
        <w:rPr>
          <w:lang w:val="en"/>
        </w:rPr>
        <w:t xml:space="preserve"> is red in color, highly ductile, malleable and has high conductivity for electricity and heat.</w:t>
      </w:r>
      <w:r>
        <w:rPr>
          <w:lang w:val="en"/>
        </w:rPr>
        <w:t xml:space="preserve"> </w:t>
      </w:r>
      <w:r w:rsidRPr="00296946">
        <w:rPr>
          <w:lang w:val="en"/>
        </w:rPr>
        <w:t xml:space="preserve"> Copper</w:t>
      </w:r>
      <w:r>
        <w:rPr>
          <w:lang w:val="en"/>
        </w:rPr>
        <w:t xml:space="preserve"> is used in sheet roofing and domes of lighthouses</w:t>
      </w:r>
      <w:r w:rsidRPr="00296946">
        <w:rPr>
          <w:lang w:val="en"/>
        </w:rPr>
        <w:t>.</w:t>
      </w:r>
    </w:p>
    <w:p w14:paraId="1460DB19" w14:textId="05286CC1" w:rsidR="00296946" w:rsidRPr="00296946" w:rsidRDefault="00296946" w:rsidP="00296946">
      <w:pPr>
        <w:pStyle w:val="Bullet1"/>
        <w:rPr>
          <w:lang w:val="en"/>
        </w:rPr>
      </w:pPr>
      <w:r w:rsidRPr="00296946">
        <w:rPr>
          <w:b/>
          <w:lang w:val="en"/>
        </w:rPr>
        <w:t>Lead</w:t>
      </w:r>
      <w:r w:rsidRPr="00296946">
        <w:rPr>
          <w:lang w:val="en"/>
        </w:rPr>
        <w:t xml:space="preserve"> is a soft, heavy, malleable metal with a low melting point and low tensile strength. It can withstand corrosion from moisture and many acids. </w:t>
      </w:r>
      <w:r>
        <w:rPr>
          <w:lang w:val="en"/>
        </w:rPr>
        <w:t xml:space="preserve"> </w:t>
      </w:r>
      <w:r w:rsidRPr="00296946">
        <w:rPr>
          <w:lang w:val="en"/>
        </w:rPr>
        <w:t>Lead is widely used in building construction.</w:t>
      </w:r>
    </w:p>
    <w:p w14:paraId="7F982652" w14:textId="1E49AD8F" w:rsidR="00296946" w:rsidRDefault="00296946" w:rsidP="00296946">
      <w:pPr>
        <w:pStyle w:val="Bullet1"/>
        <w:rPr>
          <w:lang w:val="en"/>
        </w:rPr>
      </w:pPr>
      <w:r w:rsidRPr="00296946">
        <w:rPr>
          <w:b/>
          <w:lang w:val="en"/>
        </w:rPr>
        <w:t>Zinc</w:t>
      </w:r>
      <w:r w:rsidRPr="00296946">
        <w:rPr>
          <w:lang w:val="en"/>
        </w:rPr>
        <w:t xml:space="preserve"> is a medium to low strength metal with a very low melting point. </w:t>
      </w:r>
      <w:r>
        <w:rPr>
          <w:lang w:val="en"/>
        </w:rPr>
        <w:t xml:space="preserve"> </w:t>
      </w:r>
      <w:r w:rsidRPr="00296946">
        <w:rPr>
          <w:lang w:val="en"/>
        </w:rPr>
        <w:t xml:space="preserve">It can be machined easily, but heating may be required to avoid cleavage of crystals. </w:t>
      </w:r>
      <w:r>
        <w:rPr>
          <w:lang w:val="en"/>
        </w:rPr>
        <w:t xml:space="preserve"> </w:t>
      </w:r>
      <w:r w:rsidRPr="00296946">
        <w:rPr>
          <w:lang w:val="en"/>
        </w:rPr>
        <w:t>Zinc is most widely used in galvanizing, the process of applying a protective zinc coating to iron or steel to prevent rust.</w:t>
      </w:r>
    </w:p>
    <w:p w14:paraId="73145A49" w14:textId="6B5A6230" w:rsidR="00941DA4" w:rsidRPr="00941DA4" w:rsidRDefault="00941DA4" w:rsidP="00296946">
      <w:pPr>
        <w:pStyle w:val="Bullet1"/>
        <w:rPr>
          <w:lang w:val="en"/>
        </w:rPr>
      </w:pPr>
      <w:r>
        <w:rPr>
          <w:b/>
          <w:lang w:val="en"/>
        </w:rPr>
        <w:t xml:space="preserve">Brass </w:t>
      </w:r>
      <w:r w:rsidRPr="00941DA4">
        <w:rPr>
          <w:lang w:val="en"/>
        </w:rPr>
        <w:t>is a</w:t>
      </w:r>
      <w:r w:rsidR="00BA4EF9">
        <w:rPr>
          <w:lang w:val="en"/>
        </w:rPr>
        <w:t>n</w:t>
      </w:r>
      <w:r w:rsidR="00DC24C6">
        <w:rPr>
          <w:lang w:val="en"/>
        </w:rPr>
        <w:t xml:space="preserve"> </w:t>
      </w:r>
      <w:r w:rsidRPr="00941DA4">
        <w:rPr>
          <w:lang w:val="en"/>
        </w:rPr>
        <w:t xml:space="preserve">alloy of </w:t>
      </w:r>
      <w:r>
        <w:rPr>
          <w:lang w:val="en"/>
        </w:rPr>
        <w:t>copper and zinc.</w:t>
      </w:r>
    </w:p>
    <w:p w14:paraId="085D56A8" w14:textId="64BAC163" w:rsidR="00941DA4" w:rsidRPr="00941DA4" w:rsidRDefault="00941DA4" w:rsidP="00296946">
      <w:pPr>
        <w:pStyle w:val="Bullet1"/>
        <w:rPr>
          <w:b/>
          <w:lang w:val="en"/>
        </w:rPr>
      </w:pPr>
      <w:r w:rsidRPr="00941DA4">
        <w:rPr>
          <w:b/>
          <w:lang w:val="en"/>
        </w:rPr>
        <w:t>Bronze</w:t>
      </w:r>
      <w:r>
        <w:rPr>
          <w:b/>
          <w:lang w:val="en"/>
        </w:rPr>
        <w:t xml:space="preserve"> </w:t>
      </w:r>
      <w:r w:rsidRPr="00941DA4">
        <w:rPr>
          <w:lang w:val="en"/>
        </w:rPr>
        <w:t xml:space="preserve">is an alloy of </w:t>
      </w:r>
      <w:r>
        <w:rPr>
          <w:lang w:val="en"/>
        </w:rPr>
        <w:t>copper and tin.</w:t>
      </w:r>
    </w:p>
    <w:p w14:paraId="7144CEF1" w14:textId="46335500" w:rsidR="003330D1" w:rsidRPr="00E459A5" w:rsidRDefault="003330D1" w:rsidP="00BD2CF2">
      <w:pPr>
        <w:pStyle w:val="Heading3"/>
      </w:pPr>
      <w:bookmarkStart w:id="56" w:name="_Toc478640543"/>
      <w:r w:rsidRPr="00E459A5">
        <w:t>Behaviour and risks/issues</w:t>
      </w:r>
      <w:bookmarkEnd w:id="56"/>
    </w:p>
    <w:p w14:paraId="76A5AD24" w14:textId="77777777" w:rsidR="000B10BB" w:rsidRDefault="008A02BB" w:rsidP="003330D1">
      <w:pPr>
        <w:pStyle w:val="BodyText"/>
      </w:pPr>
      <w:r>
        <w:t xml:space="preserve">Non-ferrous materials offer many advantages over ferrous metals, not least corrosion resistance in the marine environment. </w:t>
      </w:r>
      <w:r w:rsidR="001B293D">
        <w:t xml:space="preserve"> </w:t>
      </w:r>
      <w:r>
        <w:t xml:space="preserve">However, they are generally less ductile than ferrous metals and are therefore more prone to impact damage, resulting in cracks and dents. </w:t>
      </w:r>
      <w:r w:rsidR="001B293D">
        <w:t xml:space="preserve"> </w:t>
      </w:r>
    </w:p>
    <w:p w14:paraId="3540FB7C" w14:textId="77777777" w:rsidR="000B10BB" w:rsidRDefault="008A02BB" w:rsidP="003330D1">
      <w:pPr>
        <w:pStyle w:val="BodyText"/>
      </w:pPr>
      <w:r>
        <w:t xml:space="preserve">Care must be taken to avoid galvanic corrosion </w:t>
      </w:r>
      <w:r w:rsidR="000B10BB">
        <w:t xml:space="preserve">when using a </w:t>
      </w:r>
      <w:r w:rsidR="001B293D">
        <w:t>combination of dis</w:t>
      </w:r>
      <w:r>
        <w:t xml:space="preserve">similar metals. </w:t>
      </w:r>
      <w:r w:rsidR="001B293D">
        <w:t xml:space="preserve"> </w:t>
      </w:r>
    </w:p>
    <w:p w14:paraId="3480C982" w14:textId="69183ABF" w:rsidR="001C5C2A" w:rsidRDefault="008A02BB" w:rsidP="003330D1">
      <w:pPr>
        <w:pStyle w:val="BodyText"/>
      </w:pPr>
      <w:r w:rsidRPr="00E459A5">
        <w:t>Aluminium structures offer lightweight construction</w:t>
      </w:r>
      <w:r>
        <w:t>, which help</w:t>
      </w:r>
      <w:r w:rsidR="001C5C2A">
        <w:t>s</w:t>
      </w:r>
      <w:r>
        <w:t xml:space="preserve"> ease and </w:t>
      </w:r>
      <w:r w:rsidRPr="00E459A5">
        <w:t>speed of erection</w:t>
      </w:r>
      <w:r w:rsidR="001B293D">
        <w:t xml:space="preserve"> and handling</w:t>
      </w:r>
      <w:r w:rsidRPr="00E459A5">
        <w:t>.</w:t>
      </w:r>
      <w:r>
        <w:t xml:space="preserve"> </w:t>
      </w:r>
      <w:r w:rsidR="001B293D">
        <w:t xml:space="preserve"> </w:t>
      </w:r>
      <w:r w:rsidR="001C5C2A">
        <w:t xml:space="preserve">It is essential to select the correct grade of </w:t>
      </w:r>
      <w:r>
        <w:t xml:space="preserve">aluminium </w:t>
      </w:r>
      <w:r w:rsidR="001C5C2A">
        <w:t>appropriate for the intended application.</w:t>
      </w:r>
    </w:p>
    <w:p w14:paraId="5AADF17F" w14:textId="7B71D823" w:rsidR="003330D1" w:rsidRPr="00E459A5" w:rsidRDefault="008A02BB" w:rsidP="00866238">
      <w:pPr>
        <w:pStyle w:val="Heading3"/>
      </w:pPr>
      <w:bookmarkStart w:id="57" w:name="_Toc478640544"/>
      <w:r w:rsidRPr="00E459A5">
        <w:t xml:space="preserve">Preventive </w:t>
      </w:r>
      <w:r w:rsidR="003330D1" w:rsidRPr="00E459A5">
        <w:t>maintenance</w:t>
      </w:r>
      <w:bookmarkEnd w:id="57"/>
    </w:p>
    <w:p w14:paraId="5A956867" w14:textId="0B4AE336" w:rsidR="00CD641E" w:rsidRPr="00BA4186" w:rsidRDefault="008A02BB" w:rsidP="008A02BB">
      <w:pPr>
        <w:pStyle w:val="BodyText"/>
      </w:pPr>
      <w:r w:rsidRPr="00BA4186">
        <w:t xml:space="preserve">Paint systems used on non-ferrous metals will require a build-up of different coats, </w:t>
      </w:r>
      <w:r w:rsidR="00CD641E" w:rsidRPr="00BA4186">
        <w:t>b</w:t>
      </w:r>
      <w:r w:rsidRPr="00BA4186">
        <w:t xml:space="preserve">ut primer coats must be compatible with the particular parent metal concerned. </w:t>
      </w:r>
      <w:r w:rsidR="00CD641E" w:rsidRPr="00BA4186">
        <w:t xml:space="preserve"> </w:t>
      </w:r>
    </w:p>
    <w:p w14:paraId="73412D32" w14:textId="406F0A64" w:rsidR="008A02BB" w:rsidRPr="00BA4186" w:rsidRDefault="008A02BB" w:rsidP="008A02BB">
      <w:pPr>
        <w:pStyle w:val="BodyText"/>
      </w:pPr>
      <w:r w:rsidRPr="00BA4186">
        <w:lastRenderedPageBreak/>
        <w:t xml:space="preserve">Aluminium can prove difficult to paint successfully in the field due to the rigorous preparation and </w:t>
      </w:r>
      <w:r w:rsidR="00BA4186">
        <w:t xml:space="preserve">the </w:t>
      </w:r>
      <w:r w:rsidRPr="00BA4186">
        <w:t>curing regimes required.</w:t>
      </w:r>
    </w:p>
    <w:p w14:paraId="0472EF8E" w14:textId="03784801" w:rsidR="00FF1F69" w:rsidRPr="00E459A5" w:rsidRDefault="00FF1F69" w:rsidP="00FF1F69">
      <w:pPr>
        <w:pStyle w:val="Heading3"/>
      </w:pPr>
      <w:bookmarkStart w:id="58" w:name="_Toc478640545"/>
      <w:r>
        <w:t>Condition Assessment</w:t>
      </w:r>
      <w:bookmarkEnd w:id="58"/>
    </w:p>
    <w:p w14:paraId="24233250" w14:textId="74D2464B" w:rsidR="00FF1F69" w:rsidRPr="00E459A5" w:rsidRDefault="00FF1F69" w:rsidP="00FF1F69">
      <w:pPr>
        <w:pStyle w:val="BodyText"/>
        <w:rPr>
          <w:color w:val="0432FF"/>
        </w:rPr>
      </w:pPr>
      <w:r w:rsidRPr="00FF1F69">
        <w:t>As for ferrous materials, it is prudent to regularly inspect non-ferrous metal structures but it may be observed that less remedial works are required.  The frequency of inspections required may depend on a number of factors including the age of the structure, the location, environmental conditions and the importance of AtoN</w:t>
      </w:r>
      <w:r w:rsidRPr="00E459A5">
        <w:rPr>
          <w:color w:val="0432FF"/>
        </w:rPr>
        <w:t>.</w:t>
      </w:r>
    </w:p>
    <w:p w14:paraId="601656EC" w14:textId="7E327976" w:rsidR="00FF1F69" w:rsidRPr="00595E5E" w:rsidRDefault="00FF1F69" w:rsidP="00FF1F69">
      <w:pPr>
        <w:pStyle w:val="BodyText"/>
      </w:pPr>
      <w:r w:rsidRPr="00595E5E">
        <w:t xml:space="preserve">Aluminium components should be checked for corrosion, particularly if the aluminium is in direct contact with steel, concrete or mortar.  Aluminium should be separated from these materials, typically using plastic spacers or other appropriate isolation material.  Check for abrasion and wear, as aluminium is much softer than steel, and </w:t>
      </w:r>
      <w:r w:rsidR="00586F53" w:rsidRPr="00595E5E">
        <w:t>may</w:t>
      </w:r>
      <w:r w:rsidRPr="00595E5E">
        <w:t xml:space="preserve"> </w:t>
      </w:r>
      <w:r w:rsidR="00586F53" w:rsidRPr="00595E5E">
        <w:t>be subject to mechanical wearing</w:t>
      </w:r>
      <w:r w:rsidRPr="00595E5E">
        <w:t xml:space="preserve"> if rubbing against other metals.  Check for cracked welds.  </w:t>
      </w:r>
    </w:p>
    <w:p w14:paraId="244AA14C" w14:textId="1BA32CBE" w:rsidR="00FF1F69" w:rsidRPr="00595E5E" w:rsidRDefault="00FF1F69" w:rsidP="00FF1F69">
      <w:pPr>
        <w:pStyle w:val="BodyText"/>
      </w:pPr>
      <w:r w:rsidRPr="00595E5E">
        <w:t>Similarly, copper and brass items should be inspected for signs of deteri</w:t>
      </w:r>
      <w:r w:rsidR="00595E5E" w:rsidRPr="00595E5E">
        <w:t>oration resulting from contact with dis</w:t>
      </w:r>
      <w:r w:rsidRPr="00595E5E">
        <w:t>similar metals.</w:t>
      </w:r>
    </w:p>
    <w:p w14:paraId="3D50DA6C" w14:textId="3B16BF6B" w:rsidR="00FF1F69" w:rsidRPr="00595E5E" w:rsidRDefault="00FF1F69" w:rsidP="00FF1F69">
      <w:pPr>
        <w:pStyle w:val="BodyText"/>
      </w:pPr>
      <w:r w:rsidRPr="00595E5E">
        <w:t>Check for corrosion evidence</w:t>
      </w:r>
      <w:r w:rsidR="00595E5E">
        <w:t xml:space="preserve">, such as </w:t>
      </w:r>
      <w:r w:rsidRPr="00595E5E">
        <w:t xml:space="preserve">efflorescence, gel and salt-like deposits and ultimately metal breakdown, at structural connections and in areas where the structure </w:t>
      </w:r>
      <w:r w:rsidR="00595E5E">
        <w:t xml:space="preserve">is in </w:t>
      </w:r>
      <w:r w:rsidRPr="00595E5E">
        <w:t xml:space="preserve">contact with other materials. </w:t>
      </w:r>
    </w:p>
    <w:p w14:paraId="1D062407" w14:textId="538F62FA" w:rsidR="003330D1" w:rsidRPr="00E459A5" w:rsidRDefault="003330D1" w:rsidP="00866238">
      <w:pPr>
        <w:pStyle w:val="Heading3"/>
      </w:pPr>
      <w:bookmarkStart w:id="59" w:name="_Toc478640546"/>
      <w:r w:rsidRPr="00E459A5">
        <w:t>Repair techniques</w:t>
      </w:r>
      <w:bookmarkEnd w:id="59"/>
    </w:p>
    <w:p w14:paraId="530C1E77" w14:textId="37688F87" w:rsidR="00BA4EF9" w:rsidRPr="009956B9" w:rsidRDefault="00BA4EF9" w:rsidP="003330D1">
      <w:pPr>
        <w:pStyle w:val="BodyText"/>
      </w:pPr>
      <w:r w:rsidRPr="009956B9">
        <w:t>Weld repairs to moulded</w:t>
      </w:r>
      <w:r w:rsidR="008A02BB" w:rsidRPr="009956B9">
        <w:t xml:space="preserve"> materials in the field</w:t>
      </w:r>
      <w:r w:rsidRPr="009956B9">
        <w:t xml:space="preserve"> is difficult.  R</w:t>
      </w:r>
      <w:r w:rsidR="008A02BB" w:rsidRPr="009956B9">
        <w:t xml:space="preserve">epairs </w:t>
      </w:r>
      <w:r w:rsidRPr="009956B9">
        <w:t>using</w:t>
      </w:r>
      <w:r w:rsidR="008A02BB" w:rsidRPr="009956B9">
        <w:t xml:space="preserve"> fish-plates and screws/bolts may be more successful. </w:t>
      </w:r>
      <w:r w:rsidRPr="009956B9">
        <w:t xml:space="preserve"> </w:t>
      </w:r>
      <w:r w:rsidR="008A02BB" w:rsidRPr="009956B9">
        <w:t xml:space="preserve">An alternative solution may involve replacement of affected </w:t>
      </w:r>
      <w:r w:rsidRPr="009956B9">
        <w:t>component</w:t>
      </w:r>
      <w:r w:rsidR="008A02BB" w:rsidRPr="009956B9">
        <w:t xml:space="preserve">. </w:t>
      </w:r>
      <w:r w:rsidRPr="009956B9">
        <w:t xml:space="preserve"> </w:t>
      </w:r>
    </w:p>
    <w:p w14:paraId="5A86107D" w14:textId="22ED8CF3" w:rsidR="00BA4EF9" w:rsidRPr="009956B9" w:rsidRDefault="008A02BB" w:rsidP="003330D1">
      <w:pPr>
        <w:pStyle w:val="BodyText"/>
      </w:pPr>
      <w:r w:rsidRPr="009956B9">
        <w:t>Welding of damaged aluminium can also prove difficult in the field</w:t>
      </w:r>
      <w:r w:rsidR="00BA4EF9" w:rsidRPr="009956B9">
        <w:t>.  S</w:t>
      </w:r>
      <w:r w:rsidRPr="009956B9">
        <w:t xml:space="preserve">olutions may require parts to be temporarily removed to </w:t>
      </w:r>
      <w:r w:rsidR="00BA4EF9" w:rsidRPr="009956B9">
        <w:t>e</w:t>
      </w:r>
      <w:r w:rsidRPr="009956B9">
        <w:t>ffect workshop repairs prior to being re-installed</w:t>
      </w:r>
      <w:r w:rsidR="00BA4EF9" w:rsidRPr="009956B9">
        <w:t>.  A</w:t>
      </w:r>
      <w:r w:rsidRPr="009956B9">
        <w:t>lternatively</w:t>
      </w:r>
      <w:r w:rsidR="00BA4EF9" w:rsidRPr="009956B9">
        <w:t>,</w:t>
      </w:r>
      <w:r w:rsidRPr="009956B9">
        <w:t xml:space="preserve"> affected </w:t>
      </w:r>
      <w:r w:rsidR="00BA4EF9" w:rsidRPr="009956B9">
        <w:t>parts</w:t>
      </w:r>
      <w:r w:rsidRPr="009956B9">
        <w:t xml:space="preserve"> could be replaced with new </w:t>
      </w:r>
      <w:r w:rsidR="00BA4EF9" w:rsidRPr="009956B9">
        <w:t>components</w:t>
      </w:r>
      <w:r w:rsidRPr="009956B9">
        <w:t xml:space="preserve">. </w:t>
      </w:r>
    </w:p>
    <w:p w14:paraId="0FA0E209" w14:textId="458B6A32" w:rsidR="003330D1" w:rsidRDefault="008A02BB" w:rsidP="003330D1">
      <w:pPr>
        <w:pStyle w:val="BodyText"/>
      </w:pPr>
      <w:r w:rsidRPr="009956B9">
        <w:t xml:space="preserve">Damaged copper and brass </w:t>
      </w:r>
      <w:r w:rsidR="00BA4EF9" w:rsidRPr="009956B9">
        <w:t>components</w:t>
      </w:r>
      <w:r w:rsidRPr="009956B9">
        <w:t xml:space="preserve"> can be more easily repaired in</w:t>
      </w:r>
      <w:r w:rsidR="00BA4EF9" w:rsidRPr="009956B9">
        <w:t>-</w:t>
      </w:r>
      <w:r w:rsidRPr="009956B9">
        <w:t xml:space="preserve">situ, with appropriate preparation of </w:t>
      </w:r>
      <w:r w:rsidR="009956B9">
        <w:t>the parent</w:t>
      </w:r>
      <w:r w:rsidRPr="009956B9">
        <w:t xml:space="preserve"> </w:t>
      </w:r>
      <w:r w:rsidR="009956B9">
        <w:t>material</w:t>
      </w:r>
      <w:r w:rsidRPr="009956B9">
        <w:t xml:space="preserve"> and selection of </w:t>
      </w:r>
      <w:r w:rsidR="000979CB" w:rsidRPr="009956B9">
        <w:t>replacement</w:t>
      </w:r>
      <w:r w:rsidRPr="009956B9">
        <w:t xml:space="preserve"> materials </w:t>
      </w:r>
      <w:r w:rsidR="000979CB" w:rsidRPr="009956B9">
        <w:t>compatible with the existing</w:t>
      </w:r>
      <w:r w:rsidR="00866238" w:rsidRPr="009956B9">
        <w:t>.</w:t>
      </w:r>
    </w:p>
    <w:p w14:paraId="266A9EA5" w14:textId="5FE90C93" w:rsidR="005361EF" w:rsidRPr="00E459A5" w:rsidRDefault="003049D3" w:rsidP="005361EF">
      <w:pPr>
        <w:pStyle w:val="Heading1"/>
      </w:pPr>
      <w:bookmarkStart w:id="60" w:name="_Toc478640547"/>
      <w:r>
        <w:t>HAZARDOUS MATERIALS</w:t>
      </w:r>
      <w:bookmarkEnd w:id="60"/>
      <w:r w:rsidR="005A2035">
        <w:t xml:space="preserve"> </w:t>
      </w:r>
    </w:p>
    <w:p w14:paraId="6354EF24" w14:textId="77777777" w:rsidR="005361EF" w:rsidRPr="00E459A5" w:rsidRDefault="005361EF" w:rsidP="005361EF">
      <w:pPr>
        <w:pStyle w:val="Heading1separatationline"/>
      </w:pPr>
    </w:p>
    <w:p w14:paraId="4C6711B1" w14:textId="5206FDE2" w:rsidR="005361EF" w:rsidRPr="00E459A5" w:rsidRDefault="00597D44" w:rsidP="00A64582">
      <w:pPr>
        <w:pStyle w:val="Heading2"/>
      </w:pPr>
      <w:bookmarkStart w:id="61" w:name="_Toc478640548"/>
      <w:r>
        <w:t>Asbestos Containing Materials</w:t>
      </w:r>
      <w:bookmarkEnd w:id="61"/>
    </w:p>
    <w:p w14:paraId="291E966F" w14:textId="77777777" w:rsidR="005361EF" w:rsidRPr="00E459A5" w:rsidRDefault="005361EF" w:rsidP="005361EF">
      <w:pPr>
        <w:pStyle w:val="Heading2separationline"/>
      </w:pPr>
    </w:p>
    <w:p w14:paraId="3978BE25" w14:textId="0C3CF4D2" w:rsidR="00072FE3" w:rsidRDefault="00072FE3" w:rsidP="00072FE3">
      <w:pPr>
        <w:pStyle w:val="Heading3"/>
      </w:pPr>
      <w:bookmarkStart w:id="62" w:name="_Toc478640549"/>
      <w:r w:rsidRPr="00072FE3">
        <w:t xml:space="preserve">What </w:t>
      </w:r>
      <w:r w:rsidR="00BC11D8">
        <w:t>is asbestos?</w:t>
      </w:r>
      <w:bookmarkEnd w:id="62"/>
    </w:p>
    <w:p w14:paraId="0C5896D7" w14:textId="77777777" w:rsidR="000A5657" w:rsidRDefault="00F445E9" w:rsidP="000A5657">
      <w:pPr>
        <w:pStyle w:val="BodyText"/>
      </w:pPr>
      <w:r w:rsidRPr="00F445E9">
        <w:t xml:space="preserve">Asbestos can be found in </w:t>
      </w:r>
      <w:r w:rsidR="000A5657">
        <w:t>m</w:t>
      </w:r>
      <w:r w:rsidRPr="00F445E9">
        <w:t>any building</w:t>
      </w:r>
      <w:r w:rsidR="000A5657">
        <w:t>s</w:t>
      </w:r>
      <w:r w:rsidRPr="00F445E9">
        <w:t xml:space="preserve"> built </w:t>
      </w:r>
      <w:r w:rsidR="000A5657">
        <w:t>pre-</w:t>
      </w:r>
      <w:r w:rsidRPr="00F445E9">
        <w:t>2000 (houses, factories, offices, schools, hospitals</w:t>
      </w:r>
      <w:r w:rsidR="00504E96">
        <w:t xml:space="preserve">, </w:t>
      </w:r>
      <w:r w:rsidRPr="00F445E9">
        <w:t>etc)</w:t>
      </w:r>
      <w:r w:rsidR="000A5657">
        <w:t xml:space="preserve">. Prolonged inhalation of asbestos can cause serious and fatal illnesses. </w:t>
      </w:r>
    </w:p>
    <w:p w14:paraId="5B3C4FE6" w14:textId="5BAB449F" w:rsidR="000A5657" w:rsidRDefault="000A5657">
      <w:pPr>
        <w:pStyle w:val="BodyText"/>
      </w:pPr>
      <w:r>
        <w:t xml:space="preserve">Before its harmful qualities were known, asbestos was widely used because of its desirable physical properties – including sound absorption, average tensile strength, resistance to fire, heat, electricity and its general affordability. Use of asbestos was eventually restricted, phased out or banned by the 1990s. As such, there is a possibility it is still present in buildings that were built or refurbished before that period. </w:t>
      </w:r>
    </w:p>
    <w:p w14:paraId="7D7F2340" w14:textId="33D21999" w:rsidR="00F445E9" w:rsidRPr="00F445E9" w:rsidRDefault="00504E96">
      <w:pPr>
        <w:pStyle w:val="BodyText"/>
      </w:pPr>
      <w:r>
        <w:t xml:space="preserve">In many </w:t>
      </w:r>
      <w:r w:rsidRPr="00504E96">
        <w:t>countries</w:t>
      </w:r>
      <w:r w:rsidR="00F445E9" w:rsidRPr="00F445E9">
        <w:t xml:space="preserve"> it is a legal requirement for building owners to identify and manage Asbestos Containing Materials that may be present within their buildings.</w:t>
      </w:r>
    </w:p>
    <w:p w14:paraId="394CE677" w14:textId="77777777" w:rsidR="00F445E9" w:rsidRPr="00F445E9" w:rsidRDefault="00F445E9" w:rsidP="00F445E9">
      <w:pPr>
        <w:pStyle w:val="BodyText"/>
      </w:pPr>
      <w:r w:rsidRPr="00F445E9">
        <w:t>There are three main types of asbestos that can still be found in premises, commonly called:</w:t>
      </w:r>
    </w:p>
    <w:p w14:paraId="563222D8" w14:textId="77777777" w:rsidR="00F445E9" w:rsidRPr="00F445E9" w:rsidRDefault="00F445E9" w:rsidP="00670E27">
      <w:pPr>
        <w:pStyle w:val="BodyText"/>
        <w:numPr>
          <w:ilvl w:val="0"/>
          <w:numId w:val="34"/>
        </w:numPr>
      </w:pPr>
      <w:r w:rsidRPr="00F445E9">
        <w:t xml:space="preserve">'blue asbestos' (crocidolite), </w:t>
      </w:r>
    </w:p>
    <w:p w14:paraId="5C6F9A79" w14:textId="77777777" w:rsidR="00F445E9" w:rsidRPr="00F445E9" w:rsidRDefault="00F445E9" w:rsidP="00670E27">
      <w:pPr>
        <w:pStyle w:val="BodyText"/>
        <w:numPr>
          <w:ilvl w:val="0"/>
          <w:numId w:val="34"/>
        </w:numPr>
      </w:pPr>
      <w:r w:rsidRPr="00F445E9">
        <w:t xml:space="preserve">'brown asbestos' (amosite) and </w:t>
      </w:r>
    </w:p>
    <w:p w14:paraId="40860446" w14:textId="77777777" w:rsidR="00F445E9" w:rsidRPr="00F445E9" w:rsidRDefault="00F445E9" w:rsidP="00670E27">
      <w:pPr>
        <w:pStyle w:val="BodyText"/>
        <w:numPr>
          <w:ilvl w:val="0"/>
          <w:numId w:val="34"/>
        </w:numPr>
      </w:pPr>
      <w:r w:rsidRPr="00F445E9">
        <w:t xml:space="preserve">'white asbestos' (chrysotile). </w:t>
      </w:r>
    </w:p>
    <w:p w14:paraId="3D335E66" w14:textId="7D33A804" w:rsidR="00516254" w:rsidRDefault="00F445E9" w:rsidP="00F445E9">
      <w:pPr>
        <w:pStyle w:val="BodyText"/>
      </w:pPr>
      <w:r w:rsidRPr="00F445E9">
        <w:lastRenderedPageBreak/>
        <w:t>All of them are dangerous carcinogens, but blue and brown asbestos (amphiboles) are more hazardous than white.</w:t>
      </w:r>
    </w:p>
    <w:p w14:paraId="2EBE1E86" w14:textId="54746D5D" w:rsidR="00072FE3" w:rsidRPr="00072FE3" w:rsidRDefault="002A6D51" w:rsidP="00072FE3">
      <w:pPr>
        <w:pStyle w:val="Heading3"/>
        <w:rPr>
          <w:color w:val="0432FF"/>
          <w:lang w:val="en-US"/>
        </w:rPr>
      </w:pPr>
      <w:bookmarkStart w:id="63" w:name="_Toc478640550"/>
      <w:r>
        <w:t xml:space="preserve">Risk </w:t>
      </w:r>
      <w:r w:rsidRPr="00072FE3">
        <w:t xml:space="preserve"> </w:t>
      </w:r>
      <w:r w:rsidR="00072FE3" w:rsidRPr="00072FE3">
        <w:t>of exposure</w:t>
      </w:r>
      <w:bookmarkEnd w:id="63"/>
    </w:p>
    <w:p w14:paraId="4EA5C695" w14:textId="63398888" w:rsidR="00072FE3" w:rsidRDefault="002A6D51" w:rsidP="00E31B3D">
      <w:pPr>
        <w:pStyle w:val="BodyText"/>
      </w:pPr>
      <w:r>
        <w:t>Asbestos may be found in a number of different building components;</w:t>
      </w:r>
    </w:p>
    <w:p w14:paraId="15A143BA" w14:textId="43190489" w:rsidR="00620C5D" w:rsidRPr="00457F91" w:rsidRDefault="002A6D51" w:rsidP="00C42209">
      <w:pPr>
        <w:pStyle w:val="Bullet1"/>
        <w:numPr>
          <w:ilvl w:val="0"/>
          <w:numId w:val="45"/>
        </w:numPr>
      </w:pPr>
      <w:r>
        <w:t>T</w:t>
      </w:r>
      <w:r w:rsidR="00620C5D" w:rsidRPr="00457F91">
        <w:t>hermal insulation in tamping or flocking (projection)</w:t>
      </w:r>
    </w:p>
    <w:p w14:paraId="66AFF343" w14:textId="0CF216F8" w:rsidR="00620C5D" w:rsidRPr="00457F91" w:rsidRDefault="00620C5D" w:rsidP="00C42209">
      <w:pPr>
        <w:pStyle w:val="Bullet1"/>
        <w:numPr>
          <w:ilvl w:val="0"/>
          <w:numId w:val="45"/>
        </w:numPr>
      </w:pPr>
      <w:r w:rsidRPr="00457F91">
        <w:t xml:space="preserve">Woven or braided asbestos </w:t>
      </w:r>
      <w:r w:rsidR="002A6D51">
        <w:t>for</w:t>
      </w:r>
      <w:r w:rsidRPr="00457F91">
        <w:t xml:space="preserve"> thermal insulation of pipelines, personal protective equipment (PPE), electrical cables ...</w:t>
      </w:r>
    </w:p>
    <w:p w14:paraId="07143021" w14:textId="648FB52E" w:rsidR="00620C5D" w:rsidRPr="00457F91" w:rsidRDefault="00620C5D" w:rsidP="00C42209">
      <w:pPr>
        <w:pStyle w:val="Bullet1"/>
        <w:numPr>
          <w:ilvl w:val="0"/>
          <w:numId w:val="45"/>
        </w:numPr>
      </w:pPr>
      <w:r w:rsidRPr="00457F91">
        <w:t>Asbestos in the form of sheets of paper or cardboard of variable thickness (5 to 50 mm) was used for the thermal insulation of heating equipment, false ceilings, joints ...</w:t>
      </w:r>
    </w:p>
    <w:p w14:paraId="5404B6C6" w14:textId="51DBE8B9" w:rsidR="00620C5D" w:rsidRPr="00457F91" w:rsidRDefault="002A6D51" w:rsidP="00C42209">
      <w:pPr>
        <w:pStyle w:val="Bullet1"/>
        <w:numPr>
          <w:ilvl w:val="0"/>
          <w:numId w:val="45"/>
        </w:numPr>
      </w:pPr>
      <w:r>
        <w:t>I</w:t>
      </w:r>
      <w:r w:rsidR="00620C5D" w:rsidRPr="00457F91">
        <w:t xml:space="preserve">ncorporated in the form of powder </w:t>
      </w:r>
      <w:r>
        <w:t>into mortars, plasters, mortar glues etc</w:t>
      </w:r>
      <w:r w:rsidR="00620C5D" w:rsidRPr="00457F91">
        <w:t>.</w:t>
      </w:r>
    </w:p>
    <w:p w14:paraId="53E4B0E1" w14:textId="7C7BF50B" w:rsidR="00620C5D" w:rsidRPr="00457F91" w:rsidRDefault="002A6D51" w:rsidP="00C42209">
      <w:pPr>
        <w:pStyle w:val="Bullet1"/>
        <w:numPr>
          <w:ilvl w:val="0"/>
          <w:numId w:val="45"/>
        </w:numPr>
      </w:pPr>
      <w:r>
        <w:t xml:space="preserve">Mixed with cement for the fabrication of structural elements - </w:t>
      </w:r>
      <w:r w:rsidR="00620C5D" w:rsidRPr="00457F91">
        <w:t>corrugated plates, facade elements, ventilation ducts, pipes ...</w:t>
      </w:r>
    </w:p>
    <w:p w14:paraId="0762979C" w14:textId="2730ED6F" w:rsidR="00620C5D" w:rsidRPr="00457F91" w:rsidRDefault="002A6D51" w:rsidP="00C42209">
      <w:pPr>
        <w:pStyle w:val="Bullet1"/>
        <w:numPr>
          <w:ilvl w:val="0"/>
          <w:numId w:val="45"/>
        </w:numPr>
      </w:pPr>
      <w:r>
        <w:t>A</w:t>
      </w:r>
      <w:r w:rsidR="00620C5D" w:rsidRPr="00457F91">
        <w:t xml:space="preserve"> mineral filler incorporated into paints, varnishes, sealants, insulation foams ...</w:t>
      </w:r>
    </w:p>
    <w:p w14:paraId="6C5EF66A" w14:textId="085E4E6E" w:rsidR="00620C5D" w:rsidRPr="00457F91" w:rsidRDefault="002A6D51" w:rsidP="00C42209">
      <w:pPr>
        <w:pStyle w:val="Bullet1"/>
        <w:numPr>
          <w:ilvl w:val="0"/>
          <w:numId w:val="45"/>
        </w:numPr>
      </w:pPr>
      <w:r>
        <w:t>M</w:t>
      </w:r>
      <w:r w:rsidR="00620C5D" w:rsidRPr="00457F91">
        <w:t xml:space="preserve">ixed with plastics or elastomers </w:t>
      </w:r>
      <w:r>
        <w:t xml:space="preserve">for the fabrication of </w:t>
      </w:r>
      <w:r w:rsidR="00620C5D" w:rsidRPr="00457F91">
        <w:t>joints, coatings,</w:t>
      </w:r>
      <w:r w:rsidR="00504E96">
        <w:t xml:space="preserve"> </w:t>
      </w:r>
      <w:r w:rsidR="00620C5D" w:rsidRPr="00457F91">
        <w:t>...</w:t>
      </w:r>
    </w:p>
    <w:p w14:paraId="122029EF" w14:textId="02F3FD52" w:rsidR="00620C5D" w:rsidRPr="00457F91" w:rsidRDefault="00620C5D" w:rsidP="00C42209">
      <w:pPr>
        <w:pStyle w:val="Bullet1"/>
        <w:numPr>
          <w:ilvl w:val="0"/>
          <w:numId w:val="45"/>
        </w:numPr>
      </w:pPr>
      <w:r w:rsidRPr="00457F91">
        <w:t>The asbestos incorporated in bitumens was used for the waterproofing of roofs, against corrosion</w:t>
      </w:r>
      <w:r w:rsidR="00504E96">
        <w:t xml:space="preserve"> </w:t>
      </w:r>
      <w:r w:rsidRPr="00457F91">
        <w:t>,...</w:t>
      </w:r>
    </w:p>
    <w:p w14:paraId="75EB6E04" w14:textId="5A7311B0" w:rsidR="00D309B6" w:rsidRPr="00457F91" w:rsidRDefault="002A6D51">
      <w:pPr>
        <w:pStyle w:val="BodyText"/>
      </w:pPr>
      <w:r>
        <w:t>It is the interaction with these components, during refurbishment, removal or maintenance, that may expose the worker to the risk of inhalation.</w:t>
      </w:r>
    </w:p>
    <w:p w14:paraId="0D00AAA4" w14:textId="4EA95B7B" w:rsidR="00072FE3" w:rsidRDefault="00072FE3" w:rsidP="00072FE3">
      <w:pPr>
        <w:pStyle w:val="Heading3"/>
      </w:pPr>
      <w:bookmarkStart w:id="64" w:name="_Toc478640551"/>
      <w:bookmarkStart w:id="65" w:name="_Hlk478637285"/>
      <w:r w:rsidRPr="00072FE3">
        <w:t>Health Effects</w:t>
      </w:r>
      <w:bookmarkEnd w:id="64"/>
    </w:p>
    <w:bookmarkEnd w:id="65"/>
    <w:p w14:paraId="48059DDE" w14:textId="1CECC4A7" w:rsidR="00D309B6" w:rsidRDefault="00D309B6" w:rsidP="00D309B6">
      <w:pPr>
        <w:pStyle w:val="BodyText"/>
      </w:pPr>
      <w:r w:rsidRPr="00D309B6">
        <w:t xml:space="preserve">All asbestos varieties are carcinogenic. But inhalation of asbestos fibers can also lead to </w:t>
      </w:r>
      <w:r w:rsidR="002A6D51">
        <w:t xml:space="preserve">a number of other, well documented </w:t>
      </w:r>
      <w:r w:rsidRPr="00D309B6">
        <w:t>diseases.</w:t>
      </w:r>
      <w:r w:rsidR="004958FC">
        <w:t xml:space="preserve"> </w:t>
      </w:r>
      <w:r w:rsidRPr="00D309B6">
        <w:t xml:space="preserve">The asbestos fibers are made up of bundles of fibrils which easily separate </w:t>
      </w:r>
      <w:r w:rsidR="002A6D51">
        <w:t xml:space="preserve">when manually handled or manipulated, forming </w:t>
      </w:r>
      <w:r w:rsidRPr="00D309B6">
        <w:t>a cloud of very fine dust, often invisible to the naked eye.</w:t>
      </w:r>
      <w:r w:rsidR="004958FC">
        <w:t xml:space="preserve"> </w:t>
      </w:r>
      <w:r w:rsidRPr="00D309B6">
        <w:t>The</w:t>
      </w:r>
      <w:r w:rsidR="002A6D51">
        <w:t xml:space="preserve">se fibers are easily inhaled, and are </w:t>
      </w:r>
      <w:r w:rsidRPr="00D309B6">
        <w:t>retained in the lungs</w:t>
      </w:r>
      <w:r w:rsidR="002A6D51">
        <w:t xml:space="preserve">. The manifestation of the after effects of this process are </w:t>
      </w:r>
      <w:r w:rsidRPr="00D309B6">
        <w:t xml:space="preserve">very progressive and do not detect easily at an early stage. </w:t>
      </w:r>
      <w:r w:rsidR="002A6D51">
        <w:t>It is therefore necessary to firstly avoid manual interaction with asbestos tainted materials as much as possible and avoid any inhalation at all.</w:t>
      </w:r>
    </w:p>
    <w:p w14:paraId="6D9F047B" w14:textId="0B09E11D" w:rsidR="00072FE3" w:rsidRDefault="00072FE3" w:rsidP="00072FE3">
      <w:pPr>
        <w:pStyle w:val="Heading3"/>
      </w:pPr>
      <w:bookmarkStart w:id="66" w:name="_Toc478640552"/>
      <w:r w:rsidRPr="00072FE3">
        <w:t>Regulations</w:t>
      </w:r>
      <w:bookmarkEnd w:id="66"/>
    </w:p>
    <w:p w14:paraId="0FCCE573" w14:textId="19099E04" w:rsidR="00A5385C" w:rsidRDefault="00A5385C" w:rsidP="00812253">
      <w:pPr>
        <w:pStyle w:val="BodyText"/>
        <w:rPr>
          <w:lang w:val="en-US"/>
        </w:rPr>
      </w:pPr>
      <w:bookmarkStart w:id="67" w:name="_Hlk478550580"/>
      <w:r>
        <w:rPr>
          <w:lang w:val="en-US"/>
        </w:rPr>
        <w:t>There are applicable international and national regulations and standards relating to asbestos removal. These should be consulted when planning how to deal with an asbestos issue.</w:t>
      </w:r>
    </w:p>
    <w:p w14:paraId="087BD7A6" w14:textId="77777777" w:rsidR="00072FE3" w:rsidRPr="00072FE3" w:rsidRDefault="00072FE3" w:rsidP="00072FE3">
      <w:pPr>
        <w:pStyle w:val="Heading3"/>
      </w:pPr>
      <w:bookmarkStart w:id="68" w:name="_Toc478640553"/>
      <w:bookmarkEnd w:id="67"/>
      <w:r w:rsidRPr="00072FE3">
        <w:t>Prevention of asbestos risk</w:t>
      </w:r>
      <w:bookmarkEnd w:id="68"/>
    </w:p>
    <w:p w14:paraId="17D26508" w14:textId="79D580C7" w:rsidR="00DD056E" w:rsidRPr="00516254" w:rsidRDefault="00A5385C" w:rsidP="00516254">
      <w:pPr>
        <w:pStyle w:val="BodyText"/>
        <w:rPr>
          <w:lang w:val="en-US"/>
        </w:rPr>
      </w:pPr>
      <w:r>
        <w:rPr>
          <w:lang w:val="en-US"/>
        </w:rPr>
        <w:t>Where it is necessary to remove asbestos from an AtoN site or utility building, there are two possible solutions. These are</w:t>
      </w:r>
      <w:r w:rsidR="00DD056E" w:rsidRPr="00516254">
        <w:rPr>
          <w:lang w:val="en-US"/>
        </w:rPr>
        <w:t>:</w:t>
      </w:r>
    </w:p>
    <w:p w14:paraId="7D7AB26D" w14:textId="0F67DBCD" w:rsidR="00DD056E" w:rsidRPr="00516254" w:rsidRDefault="00DD056E" w:rsidP="00C42209">
      <w:pPr>
        <w:pStyle w:val="BodyText"/>
        <w:numPr>
          <w:ilvl w:val="0"/>
          <w:numId w:val="35"/>
        </w:numPr>
        <w:rPr>
          <w:lang w:val="en-US"/>
        </w:rPr>
      </w:pPr>
      <w:r w:rsidRPr="00516254">
        <w:rPr>
          <w:lang w:val="en-US"/>
        </w:rPr>
        <w:t>Encapsulate the asbestos materials so that they do not emit any more fibers (temporary solution)</w:t>
      </w:r>
    </w:p>
    <w:p w14:paraId="671C0D96" w14:textId="1FA48ABF" w:rsidR="00DD056E" w:rsidRDefault="00DD056E" w:rsidP="00C42209">
      <w:pPr>
        <w:pStyle w:val="BodyText"/>
        <w:numPr>
          <w:ilvl w:val="0"/>
          <w:numId w:val="35"/>
        </w:numPr>
        <w:rPr>
          <w:lang w:val="en-US"/>
        </w:rPr>
      </w:pPr>
      <w:r w:rsidRPr="00516254">
        <w:rPr>
          <w:lang w:val="en-US"/>
        </w:rPr>
        <w:t>Remove the asbestos materials (final solution, and most often prescribed)</w:t>
      </w:r>
    </w:p>
    <w:p w14:paraId="7BFAD661" w14:textId="1F12DB66" w:rsidR="00DD056E" w:rsidRDefault="00DD056E" w:rsidP="00516254">
      <w:pPr>
        <w:pStyle w:val="BodyText"/>
        <w:rPr>
          <w:lang w:val="en-US"/>
        </w:rPr>
      </w:pPr>
      <w:r w:rsidRPr="00516254">
        <w:rPr>
          <w:lang w:val="en-US"/>
        </w:rPr>
        <w:t>The assessment of the risks by each of the actors involved in the operation must lead to the choice of processes and working methods to reduce all risks, particularly controlling fiber emissions. It must also make it possible to define the collective and individual protection measures best suited to the protection of the workers involved, but also the rules for the protection of persons working in the vicinity of the</w:t>
      </w:r>
      <w:r w:rsidR="00516254" w:rsidRPr="00516254">
        <w:rPr>
          <w:lang w:val="en-US"/>
        </w:rPr>
        <w:t xml:space="preserve"> site.</w:t>
      </w:r>
    </w:p>
    <w:p w14:paraId="69A9D9C4" w14:textId="77777777" w:rsidR="00623309" w:rsidRPr="00623309" w:rsidRDefault="00623309" w:rsidP="00623309">
      <w:pPr>
        <w:pStyle w:val="BodyText"/>
        <w:rPr>
          <w:lang w:val="en-US"/>
        </w:rPr>
      </w:pPr>
      <w:r w:rsidRPr="00623309">
        <w:rPr>
          <w:lang w:val="en-US"/>
        </w:rPr>
        <w:t>Processes for treating materials containing asbestos are selected to:</w:t>
      </w:r>
    </w:p>
    <w:p w14:paraId="05A43189" w14:textId="1BC54BC6" w:rsidR="00623309" w:rsidRPr="00623309" w:rsidRDefault="00623309" w:rsidP="00C42209">
      <w:pPr>
        <w:pStyle w:val="BodyText"/>
        <w:numPr>
          <w:ilvl w:val="0"/>
          <w:numId w:val="36"/>
        </w:numPr>
        <w:rPr>
          <w:lang w:val="en-US"/>
        </w:rPr>
      </w:pPr>
      <w:r w:rsidRPr="00623309">
        <w:rPr>
          <w:lang w:val="en-US"/>
        </w:rPr>
        <w:t>Limit exposure of workers to asbestos fibers during construction,</w:t>
      </w:r>
    </w:p>
    <w:p w14:paraId="070D09AC" w14:textId="7AF8B0FC" w:rsidR="00623309" w:rsidRPr="00623309" w:rsidRDefault="00623309" w:rsidP="00C42209">
      <w:pPr>
        <w:pStyle w:val="BodyText"/>
        <w:numPr>
          <w:ilvl w:val="0"/>
          <w:numId w:val="36"/>
        </w:numPr>
        <w:rPr>
          <w:lang w:val="en-US"/>
        </w:rPr>
      </w:pPr>
      <w:r w:rsidRPr="00623309">
        <w:rPr>
          <w:lang w:val="en-US"/>
        </w:rPr>
        <w:t>To reduce to the lowest possible level the emission of fibers in the environment of the site,</w:t>
      </w:r>
    </w:p>
    <w:p w14:paraId="1A38C81B" w14:textId="31AAAD62" w:rsidR="00623309" w:rsidRPr="00623309" w:rsidRDefault="00623309" w:rsidP="00C42209">
      <w:pPr>
        <w:pStyle w:val="BodyText"/>
        <w:numPr>
          <w:ilvl w:val="0"/>
          <w:numId w:val="36"/>
        </w:numPr>
        <w:rPr>
          <w:lang w:val="en-US"/>
        </w:rPr>
      </w:pPr>
      <w:r w:rsidRPr="00623309">
        <w:rPr>
          <w:lang w:val="en-US"/>
        </w:rPr>
        <w:lastRenderedPageBreak/>
        <w:t>Facilitate the removal of debris and disposal of asbestos-containing materials, depending on the nature and geometry of the support,</w:t>
      </w:r>
    </w:p>
    <w:p w14:paraId="31778F21" w14:textId="7BCA4990" w:rsidR="00623309" w:rsidRPr="00516254" w:rsidRDefault="00623309" w:rsidP="00C42209">
      <w:pPr>
        <w:pStyle w:val="BodyText"/>
        <w:numPr>
          <w:ilvl w:val="0"/>
          <w:numId w:val="36"/>
        </w:numPr>
        <w:rPr>
          <w:lang w:val="en-US"/>
        </w:rPr>
      </w:pPr>
      <w:r w:rsidRPr="00623309">
        <w:rPr>
          <w:lang w:val="en-US"/>
        </w:rPr>
        <w:t>To reduce to an acceptable level the physical burden of employees given the difficulty and constraints of these work sites.</w:t>
      </w:r>
    </w:p>
    <w:p w14:paraId="2C51BC5D" w14:textId="587CAF3F" w:rsidR="00FB3759" w:rsidRPr="00516254" w:rsidRDefault="00FB3759" w:rsidP="00516254">
      <w:pPr>
        <w:pStyle w:val="BodyText"/>
        <w:rPr>
          <w:lang w:val="en-US"/>
        </w:rPr>
      </w:pPr>
      <w:r>
        <w:rPr>
          <w:lang w:val="en-US"/>
        </w:rPr>
        <w:t>Every time m</w:t>
      </w:r>
      <w:r w:rsidR="00072FE3" w:rsidRPr="00516254">
        <w:rPr>
          <w:lang w:val="en-US"/>
        </w:rPr>
        <w:t xml:space="preserve">aintenance or maintenance work on </w:t>
      </w:r>
      <w:r>
        <w:rPr>
          <w:lang w:val="en-US"/>
        </w:rPr>
        <w:t>m</w:t>
      </w:r>
      <w:r w:rsidRPr="00FB3759">
        <w:rPr>
          <w:lang w:val="en-US"/>
        </w:rPr>
        <w:t>aterials containing asbestos</w:t>
      </w:r>
      <w:r>
        <w:rPr>
          <w:lang w:val="en-US"/>
        </w:rPr>
        <w:t xml:space="preserve"> is scheduled, w</w:t>
      </w:r>
      <w:r w:rsidRPr="00FB3759">
        <w:rPr>
          <w:lang w:val="en-US"/>
        </w:rPr>
        <w:t>hatever the level of risk that can be determined, it is necessary to resort to a combination of measures, both work organization, collective protection by risk reduction and individual protection of operators</w:t>
      </w:r>
      <w:r>
        <w:rPr>
          <w:lang w:val="en-US"/>
        </w:rPr>
        <w:t>.</w:t>
      </w:r>
    </w:p>
    <w:p w14:paraId="6DBC9A6A" w14:textId="382D9A79" w:rsidR="00FB3759" w:rsidRPr="00516254" w:rsidRDefault="00623309" w:rsidP="00516254">
      <w:pPr>
        <w:pStyle w:val="BodyText"/>
        <w:rPr>
          <w:lang w:val="en-US"/>
        </w:rPr>
      </w:pPr>
      <w:r w:rsidRPr="00623309">
        <w:rPr>
          <w:lang w:val="en-US"/>
        </w:rPr>
        <w:t>All wastes containing asbestos are subject to strict packaging and transport conditions.</w:t>
      </w:r>
    </w:p>
    <w:p w14:paraId="37BBD7E9" w14:textId="77777777" w:rsidR="00597D44" w:rsidRDefault="00597D44" w:rsidP="00A64582">
      <w:pPr>
        <w:pStyle w:val="Heading2"/>
      </w:pPr>
      <w:bookmarkStart w:id="69" w:name="_Toc478640554"/>
      <w:bookmarkStart w:id="70" w:name="_Hlk478553808"/>
      <w:r>
        <w:t>Silica</w:t>
      </w:r>
      <w:bookmarkEnd w:id="69"/>
    </w:p>
    <w:bookmarkEnd w:id="70"/>
    <w:p w14:paraId="3C56CF13" w14:textId="77777777" w:rsidR="00597D44" w:rsidRPr="005A2035" w:rsidRDefault="00597D44" w:rsidP="00597D44">
      <w:pPr>
        <w:pStyle w:val="Heading2separationline"/>
      </w:pPr>
    </w:p>
    <w:p w14:paraId="61848D7F" w14:textId="6E65996A" w:rsidR="00BC11D8" w:rsidRDefault="00BC11D8" w:rsidP="00BC11D8">
      <w:pPr>
        <w:pStyle w:val="Heading3"/>
      </w:pPr>
      <w:bookmarkStart w:id="71" w:name="_Toc478640555"/>
      <w:r w:rsidRPr="00BC11D8">
        <w:t xml:space="preserve">What </w:t>
      </w:r>
      <w:r>
        <w:t>is silica?</w:t>
      </w:r>
      <w:bookmarkEnd w:id="71"/>
    </w:p>
    <w:p w14:paraId="7DCCF2A4" w14:textId="76E825A1" w:rsidR="00A5385C" w:rsidRDefault="00A5385C" w:rsidP="00BC11D8">
      <w:pPr>
        <w:pStyle w:val="BodyText"/>
      </w:pPr>
      <w:r>
        <w:t>S</w:t>
      </w:r>
      <w:r w:rsidR="00BC11D8" w:rsidRPr="00BC11D8">
        <w:t xml:space="preserve">ilica </w:t>
      </w:r>
      <w:r>
        <w:t xml:space="preserve">is a material that </w:t>
      </w:r>
      <w:r w:rsidR="00BC11D8" w:rsidRPr="00BC11D8">
        <w:t xml:space="preserve">exists in the free state in crystalline or amorphous form, and in the combined state in the form of silicates. </w:t>
      </w:r>
      <w:r>
        <w:t xml:space="preserve">It occurs naturally in many rocks (sandstone, granite and sand) and as such can be present in structures built </w:t>
      </w:r>
      <w:del w:id="72" w:author="TOURBOT Joel" w:date="2017-10-10T09:53:00Z">
        <w:r w:rsidDel="00D90584">
          <w:delText xml:space="preserve">predominatnly </w:delText>
        </w:r>
      </w:del>
      <w:ins w:id="73" w:author="TOURBOT Joel" w:date="2017-10-10T09:53:00Z">
        <w:r w:rsidR="00D90584">
          <w:t xml:space="preserve">predominantly </w:t>
        </w:r>
      </w:ins>
      <w:r>
        <w:t>from masonry. Due to its physical properties, it is also commonly added  as an additional material in products such as concrete, mortars and façade plasters.</w:t>
      </w:r>
    </w:p>
    <w:p w14:paraId="53B17F76" w14:textId="7EAC044D" w:rsidR="00BC11D8" w:rsidRDefault="00A5385C" w:rsidP="00BC11D8">
      <w:pPr>
        <w:pStyle w:val="Heading3"/>
      </w:pPr>
      <w:bookmarkStart w:id="74" w:name="_Toc478640556"/>
      <w:r>
        <w:t>Risk of Exposure</w:t>
      </w:r>
      <w:bookmarkEnd w:id="74"/>
    </w:p>
    <w:p w14:paraId="121E5C17" w14:textId="77777777" w:rsidR="00A5385C" w:rsidRDefault="00BC11D8" w:rsidP="00BC11D8">
      <w:pPr>
        <w:pStyle w:val="BodyText"/>
      </w:pPr>
      <w:r w:rsidRPr="00BC11D8">
        <w:t xml:space="preserve">The </w:t>
      </w:r>
      <w:r w:rsidR="00A5385C">
        <w:t>risk of exposure to inhalation of silica is during the following activities;</w:t>
      </w:r>
    </w:p>
    <w:p w14:paraId="213E3C88" w14:textId="77777777" w:rsidR="00A5385C" w:rsidRDefault="00A5385C" w:rsidP="00C42209">
      <w:pPr>
        <w:pStyle w:val="BodyText"/>
        <w:numPr>
          <w:ilvl w:val="0"/>
          <w:numId w:val="38"/>
        </w:numPr>
      </w:pPr>
      <w:r>
        <w:t>Stone cutting</w:t>
      </w:r>
    </w:p>
    <w:p w14:paraId="6A368C6A" w14:textId="77777777" w:rsidR="00A5385C" w:rsidRDefault="00A5385C" w:rsidP="00C42209">
      <w:pPr>
        <w:pStyle w:val="BodyText"/>
        <w:numPr>
          <w:ilvl w:val="0"/>
          <w:numId w:val="38"/>
        </w:numPr>
      </w:pPr>
      <w:r>
        <w:t>Manufacture of dentures</w:t>
      </w:r>
    </w:p>
    <w:p w14:paraId="585A2C37" w14:textId="77777777" w:rsidR="00A5385C" w:rsidRDefault="00A5385C" w:rsidP="00C42209">
      <w:pPr>
        <w:pStyle w:val="BodyText"/>
        <w:numPr>
          <w:ilvl w:val="0"/>
          <w:numId w:val="38"/>
        </w:numPr>
      </w:pPr>
      <w:r>
        <w:t>Manufacture of bricks and tiles</w:t>
      </w:r>
    </w:p>
    <w:p w14:paraId="5BB5AC5C" w14:textId="77777777" w:rsidR="00A5385C" w:rsidRDefault="00A5385C" w:rsidP="00C42209">
      <w:pPr>
        <w:pStyle w:val="BodyText"/>
        <w:numPr>
          <w:ilvl w:val="0"/>
          <w:numId w:val="38"/>
        </w:numPr>
      </w:pPr>
      <w:r>
        <w:t>Production of concrete, mortars and plasters</w:t>
      </w:r>
    </w:p>
    <w:p w14:paraId="0BFB1093" w14:textId="77777777" w:rsidR="00A5385C" w:rsidRDefault="00A5385C" w:rsidP="00C42209">
      <w:pPr>
        <w:pStyle w:val="BodyText"/>
        <w:numPr>
          <w:ilvl w:val="0"/>
          <w:numId w:val="38"/>
        </w:numPr>
      </w:pPr>
      <w:r>
        <w:t>General construction works.</w:t>
      </w:r>
    </w:p>
    <w:p w14:paraId="32EAA09D" w14:textId="0C4EAEDB" w:rsidR="00BC11D8" w:rsidRPr="00BC11D8" w:rsidRDefault="00A5385C" w:rsidP="00BC11D8">
      <w:pPr>
        <w:pStyle w:val="BodyText"/>
      </w:pPr>
      <w:del w:id="75" w:author="TOURBOT Joel" w:date="2017-10-10T09:55:00Z">
        <w:r w:rsidRPr="00E31B3D" w:rsidDel="00662105">
          <w:rPr>
            <w:highlight w:val="yellow"/>
          </w:rPr>
          <w:delText xml:space="preserve">As such this can be </w:delText>
        </w:r>
        <w:r w:rsidR="00A22416" w:rsidDel="00662105">
          <w:rPr>
            <w:highlight w:val="yellow"/>
          </w:rPr>
          <w:delText>?</w:delText>
        </w:r>
      </w:del>
    </w:p>
    <w:p w14:paraId="5B73C04F" w14:textId="3308CE5E" w:rsidR="00BC11D8" w:rsidRDefault="00BC11D8" w:rsidP="00BC11D8">
      <w:pPr>
        <w:pStyle w:val="Heading3"/>
      </w:pPr>
      <w:bookmarkStart w:id="76" w:name="_Toc478640557"/>
      <w:r w:rsidRPr="00BC11D8">
        <w:t>Health Effects</w:t>
      </w:r>
      <w:bookmarkEnd w:id="76"/>
    </w:p>
    <w:p w14:paraId="5BA97478" w14:textId="75C10854" w:rsidR="00564FC2" w:rsidRPr="00564FC2" w:rsidRDefault="00564FC2" w:rsidP="00564FC2">
      <w:pPr>
        <w:pStyle w:val="BodyText"/>
      </w:pPr>
      <w:r w:rsidRPr="00564FC2">
        <w:t>The health effects of crystalline silica can be particularly severe and disabling (especially silicosis). Occupational exposures should therefore be reduced to the lowest possible level.</w:t>
      </w:r>
      <w:r>
        <w:t xml:space="preserve"> The route of penetration of crystalline silica into the body is </w:t>
      </w:r>
      <w:r w:rsidR="00C5046E">
        <w:t xml:space="preserve">inhalation via </w:t>
      </w:r>
      <w:r>
        <w:t xml:space="preserve">the respiratory tract. </w:t>
      </w:r>
      <w:r w:rsidR="00A01CC7">
        <w:t>Dust particles b</w:t>
      </w:r>
      <w:r>
        <w:t xml:space="preserve">ecome deposited </w:t>
      </w:r>
      <w:r w:rsidR="00A01CC7">
        <w:t>in the lungs</w:t>
      </w:r>
      <w:r>
        <w:t>. Crystalline silica dust can induce eye and respiratory irritation, chronic bronchitis and irreversible pulmonary fibrosis called silicosis. This severe and debilitating pulmonary involvement usually only occurs after several years of exposure and its evolution continues even after the exposure ceases.</w:t>
      </w:r>
    </w:p>
    <w:p w14:paraId="02A58CDD" w14:textId="312E33F3" w:rsidR="00BC11D8" w:rsidRDefault="00BC11D8" w:rsidP="00BC11D8">
      <w:pPr>
        <w:pStyle w:val="Heading3"/>
      </w:pPr>
      <w:bookmarkStart w:id="77" w:name="_Toc478640558"/>
      <w:r w:rsidRPr="00BC11D8">
        <w:t>Regulations</w:t>
      </w:r>
      <w:bookmarkEnd w:id="77"/>
    </w:p>
    <w:p w14:paraId="72135FD1" w14:textId="096971B9" w:rsidR="00A01CC7" w:rsidRDefault="00564FC2" w:rsidP="00A01CC7">
      <w:pPr>
        <w:pStyle w:val="BodyText"/>
        <w:rPr>
          <w:lang w:val="en-US"/>
        </w:rPr>
      </w:pPr>
      <w:r>
        <w:t>C</w:t>
      </w:r>
      <w:r w:rsidRPr="00564FC2">
        <w:t xml:space="preserve">rystalline silica is considered a hazardous chemical agent. </w:t>
      </w:r>
      <w:r w:rsidR="00A01CC7">
        <w:rPr>
          <w:lang w:val="en-US"/>
        </w:rPr>
        <w:t xml:space="preserve">There are therefore applicable international and national regulations and standards relating to </w:t>
      </w:r>
      <w:r w:rsidR="00A22416">
        <w:rPr>
          <w:lang w:val="en-US"/>
        </w:rPr>
        <w:t>silica</w:t>
      </w:r>
      <w:r w:rsidR="00A01CC7">
        <w:rPr>
          <w:lang w:val="en-US"/>
        </w:rPr>
        <w:t xml:space="preserve"> removal. These should be consulted when planning how to mitigate the risk of working with silica. Suppliers of silica or silica fume will also be able to provide guidelines for safe handling and work.</w:t>
      </w:r>
    </w:p>
    <w:p w14:paraId="7B1659BD" w14:textId="3B6A7A7F" w:rsidR="00BC11D8" w:rsidRPr="00BC11D8" w:rsidRDefault="00BC11D8" w:rsidP="00BC11D8">
      <w:pPr>
        <w:pStyle w:val="Heading3"/>
      </w:pPr>
      <w:bookmarkStart w:id="78" w:name="_Toc478553026"/>
      <w:bookmarkStart w:id="79" w:name="_Toc478554392"/>
      <w:bookmarkStart w:id="80" w:name="_Toc478554530"/>
      <w:bookmarkStart w:id="81" w:name="_Toc478554669"/>
      <w:bookmarkStart w:id="82" w:name="_Toc478554812"/>
      <w:bookmarkStart w:id="83" w:name="_Toc478554956"/>
      <w:bookmarkStart w:id="84" w:name="_Toc478555101"/>
      <w:bookmarkStart w:id="85" w:name="_Toc478640559"/>
      <w:bookmarkEnd w:id="78"/>
      <w:bookmarkEnd w:id="79"/>
      <w:bookmarkEnd w:id="80"/>
      <w:bookmarkEnd w:id="81"/>
      <w:bookmarkEnd w:id="82"/>
      <w:bookmarkEnd w:id="83"/>
      <w:bookmarkEnd w:id="84"/>
      <w:r w:rsidRPr="00BC11D8">
        <w:t>Risk prevention</w:t>
      </w:r>
      <w:bookmarkEnd w:id="85"/>
    </w:p>
    <w:p w14:paraId="1766B6DC" w14:textId="37DE2F2B" w:rsidR="00160B5D" w:rsidRDefault="00160B5D" w:rsidP="00160B5D">
      <w:pPr>
        <w:pStyle w:val="BodyText"/>
      </w:pPr>
      <w:r w:rsidRPr="00160B5D">
        <w:t>The main preventive measures in the presence of silica dust are as follows:</w:t>
      </w:r>
    </w:p>
    <w:p w14:paraId="4E324BE7" w14:textId="47EAD7D4" w:rsidR="00160B5D" w:rsidRDefault="00160B5D" w:rsidP="00C42209">
      <w:pPr>
        <w:pStyle w:val="BodyText"/>
        <w:numPr>
          <w:ilvl w:val="0"/>
          <w:numId w:val="37"/>
        </w:numPr>
      </w:pPr>
      <w:r>
        <w:t xml:space="preserve">When working conditions require it and collective protective measures are not sufficient to eliminate the risk (eg on construction sites), provide personnel with suitable PPE: respiratory protection device (depending on </w:t>
      </w:r>
      <w:r>
        <w:lastRenderedPageBreak/>
        <w:t>the exposure Use of a free or assisted ventilation device equipped with a class 3 anti-particle filter or an insulating device), type 5 disposable hooded suit, goggles.</w:t>
      </w:r>
    </w:p>
    <w:p w14:paraId="4328D9DB" w14:textId="77777777" w:rsidR="00160B5D" w:rsidRDefault="00160B5D" w:rsidP="00C42209">
      <w:pPr>
        <w:pStyle w:val="BodyText"/>
        <w:numPr>
          <w:ilvl w:val="0"/>
          <w:numId w:val="37"/>
        </w:numPr>
      </w:pPr>
      <w:r>
        <w:t xml:space="preserve">Regularly check the dustiness of the working atmosphere and every important change in operating procedures.     </w:t>
      </w:r>
    </w:p>
    <w:p w14:paraId="4ECA04C8" w14:textId="219A776A" w:rsidR="00766F74" w:rsidRDefault="00160B5D" w:rsidP="00C42209">
      <w:pPr>
        <w:pStyle w:val="BodyText"/>
        <w:numPr>
          <w:ilvl w:val="0"/>
          <w:numId w:val="37"/>
        </w:numPr>
      </w:pPr>
      <w:r>
        <w:t>Implement medical monitoring of exposed employees and post-professional monitoring.</w:t>
      </w:r>
    </w:p>
    <w:p w14:paraId="30D3A798" w14:textId="337D3E49" w:rsidR="004611C2" w:rsidRPr="004611C2" w:rsidRDefault="006A27B2" w:rsidP="00A64582">
      <w:pPr>
        <w:pStyle w:val="Heading2"/>
      </w:pPr>
      <w:bookmarkStart w:id="86" w:name="_Toc478542339"/>
      <w:bookmarkStart w:id="87" w:name="_Toc478640560"/>
      <w:r w:rsidRPr="006A27B2">
        <w:t>Lead Based Paints</w:t>
      </w:r>
      <w:bookmarkEnd w:id="86"/>
      <w:bookmarkEnd w:id="87"/>
    </w:p>
    <w:p w14:paraId="69FFF77C" w14:textId="77777777" w:rsidR="006A27B2" w:rsidRPr="006A27B2" w:rsidRDefault="006A27B2" w:rsidP="006A27B2">
      <w:pPr>
        <w:pBdr>
          <w:bottom w:val="single" w:sz="4" w:space="1" w:color="575756"/>
        </w:pBdr>
        <w:spacing w:after="60" w:line="110" w:lineRule="exact"/>
        <w:ind w:right="8787"/>
        <w:rPr>
          <w:color w:val="000000" w:themeColor="text1"/>
          <w:sz w:val="22"/>
        </w:rPr>
      </w:pPr>
    </w:p>
    <w:p w14:paraId="1BC6319B" w14:textId="77777777" w:rsidR="006A27B2" w:rsidRPr="004611C2" w:rsidRDefault="006A27B2" w:rsidP="00E31B3D">
      <w:pPr>
        <w:pStyle w:val="Heading3"/>
      </w:pPr>
      <w:bookmarkStart w:id="88" w:name="_Toc478640561"/>
      <w:r w:rsidRPr="004611C2">
        <w:t>What is lead?</w:t>
      </w:r>
      <w:bookmarkEnd w:id="88"/>
    </w:p>
    <w:p w14:paraId="7AECF026" w14:textId="77777777" w:rsidR="00FE5799" w:rsidRDefault="006A27B2" w:rsidP="006A27B2">
      <w:pPr>
        <w:spacing w:after="120"/>
        <w:rPr>
          <w:sz w:val="22"/>
        </w:rPr>
      </w:pPr>
      <w:r w:rsidRPr="006A27B2">
        <w:rPr>
          <w:sz w:val="22"/>
        </w:rPr>
        <w:t xml:space="preserve">Lead is a metal </w:t>
      </w:r>
      <w:r w:rsidR="00FE5799">
        <w:rPr>
          <w:sz w:val="22"/>
        </w:rPr>
        <w:t xml:space="preserve">that has been </w:t>
      </w:r>
      <w:r w:rsidRPr="006A27B2">
        <w:rPr>
          <w:sz w:val="22"/>
        </w:rPr>
        <w:t xml:space="preserve">used since ancient times in many applications. Very resistant to corrosion, it has long been used for the manufacture of water pipes and as pigment for paints </w:t>
      </w:r>
      <w:r w:rsidR="00FE5799">
        <w:rPr>
          <w:sz w:val="22"/>
        </w:rPr>
        <w:t>despite its long-term toxicity.</w:t>
      </w:r>
    </w:p>
    <w:p w14:paraId="1D69CDD2" w14:textId="5216DAE5" w:rsidR="006A27B2" w:rsidRPr="006A27B2" w:rsidRDefault="00FE5799" w:rsidP="006A27B2">
      <w:pPr>
        <w:spacing w:after="120"/>
        <w:rPr>
          <w:sz w:val="22"/>
        </w:rPr>
      </w:pPr>
      <w:r>
        <w:rPr>
          <w:sz w:val="22"/>
        </w:rPr>
        <w:t xml:space="preserve">Regular exposure </w:t>
      </w:r>
      <w:r w:rsidR="006A27B2" w:rsidRPr="006A27B2">
        <w:rPr>
          <w:sz w:val="22"/>
        </w:rPr>
        <w:t xml:space="preserve">to lead can lead to many </w:t>
      </w:r>
      <w:r>
        <w:rPr>
          <w:sz w:val="22"/>
        </w:rPr>
        <w:t xml:space="preserve">serious </w:t>
      </w:r>
      <w:r w:rsidR="006A27B2" w:rsidRPr="006A27B2">
        <w:rPr>
          <w:sz w:val="22"/>
        </w:rPr>
        <w:t>health problems.</w:t>
      </w:r>
    </w:p>
    <w:p w14:paraId="7F09A1D7" w14:textId="6B61D926" w:rsidR="006A27B2" w:rsidRPr="004611C2" w:rsidRDefault="00981202" w:rsidP="00E31B3D">
      <w:pPr>
        <w:pStyle w:val="Heading3"/>
      </w:pPr>
      <w:bookmarkStart w:id="89" w:name="_Toc478640562"/>
      <w:r w:rsidRPr="004611C2">
        <w:t>Risk</w:t>
      </w:r>
      <w:r w:rsidR="006A27B2" w:rsidRPr="004611C2">
        <w:t xml:space="preserve"> of exposure</w:t>
      </w:r>
      <w:bookmarkEnd w:id="89"/>
    </w:p>
    <w:p w14:paraId="7489ECAC" w14:textId="77777777" w:rsidR="00FE5799" w:rsidRDefault="00FE5799" w:rsidP="006A27B2">
      <w:pPr>
        <w:spacing w:after="120"/>
        <w:rPr>
          <w:sz w:val="22"/>
        </w:rPr>
      </w:pPr>
      <w:r>
        <w:rPr>
          <w:sz w:val="22"/>
        </w:rPr>
        <w:t>The risk of exposure to lead is most common during the following activities;</w:t>
      </w:r>
    </w:p>
    <w:p w14:paraId="2BD1C07A" w14:textId="6867F322" w:rsidR="00FE5799" w:rsidRDefault="00FE5799" w:rsidP="00C42209">
      <w:pPr>
        <w:numPr>
          <w:ilvl w:val="0"/>
          <w:numId w:val="39"/>
        </w:numPr>
        <w:spacing w:after="120"/>
        <w:rPr>
          <w:sz w:val="22"/>
        </w:rPr>
      </w:pPr>
      <w:r>
        <w:rPr>
          <w:sz w:val="22"/>
        </w:rPr>
        <w:t>Removal or repair of lead-based paint systems on buildings, pipes or other parts o fthe structure, etc.</w:t>
      </w:r>
    </w:p>
    <w:p w14:paraId="57053B64" w14:textId="77777777" w:rsidR="006A27B2" w:rsidRPr="006A27B2" w:rsidRDefault="006A27B2" w:rsidP="00C42209">
      <w:pPr>
        <w:numPr>
          <w:ilvl w:val="0"/>
          <w:numId w:val="39"/>
        </w:numPr>
        <w:spacing w:after="120"/>
        <w:rPr>
          <w:sz w:val="22"/>
        </w:rPr>
      </w:pPr>
      <w:r w:rsidRPr="006A27B2">
        <w:rPr>
          <w:sz w:val="22"/>
        </w:rPr>
        <w:t>Cutting or sanding of metal structures coated with anti-corrosion paint,</w:t>
      </w:r>
    </w:p>
    <w:p w14:paraId="7EC44936" w14:textId="77777777" w:rsidR="006A27B2" w:rsidRPr="006A27B2" w:rsidRDefault="006A27B2" w:rsidP="00C42209">
      <w:pPr>
        <w:numPr>
          <w:ilvl w:val="0"/>
          <w:numId w:val="39"/>
        </w:numPr>
        <w:spacing w:after="120"/>
        <w:rPr>
          <w:sz w:val="22"/>
        </w:rPr>
      </w:pPr>
      <w:r w:rsidRPr="006A27B2">
        <w:rPr>
          <w:sz w:val="22"/>
        </w:rPr>
        <w:t>Roofing work (lead soldering, use of lead foil, etc.)</w:t>
      </w:r>
    </w:p>
    <w:p w14:paraId="4B398D4F" w14:textId="77777777" w:rsidR="006A27B2" w:rsidRPr="004611C2" w:rsidRDefault="006A27B2" w:rsidP="00E31B3D">
      <w:pPr>
        <w:pStyle w:val="Heading3"/>
        <w:rPr>
          <w:b w:val="0"/>
          <w:bCs w:val="0"/>
          <w:smallCaps w:val="0"/>
        </w:rPr>
      </w:pPr>
      <w:bookmarkStart w:id="90" w:name="_Toc478640563"/>
      <w:r w:rsidRPr="004611C2">
        <w:t>Health Effects</w:t>
      </w:r>
      <w:bookmarkEnd w:id="90"/>
    </w:p>
    <w:p w14:paraId="71BFFB8C" w14:textId="77777777" w:rsidR="00FE5799" w:rsidRDefault="006A27B2" w:rsidP="006A27B2">
      <w:pPr>
        <w:spacing w:after="120"/>
        <w:rPr>
          <w:sz w:val="22"/>
        </w:rPr>
      </w:pPr>
      <w:r w:rsidRPr="006A27B2">
        <w:rPr>
          <w:sz w:val="22"/>
        </w:rPr>
        <w:t>Lead can</w:t>
      </w:r>
      <w:r w:rsidR="00FE5799">
        <w:rPr>
          <w:sz w:val="22"/>
        </w:rPr>
        <w:t xml:space="preserve"> be ingested through inhalation</w:t>
      </w:r>
      <w:r w:rsidRPr="006A27B2">
        <w:rPr>
          <w:sz w:val="22"/>
        </w:rPr>
        <w:t xml:space="preserve"> (dust, smoke) or the mouth (</w:t>
      </w:r>
      <w:r w:rsidR="00FE5799">
        <w:rPr>
          <w:sz w:val="22"/>
        </w:rPr>
        <w:t>contaminated hands, food etc</w:t>
      </w:r>
      <w:r w:rsidRPr="006A27B2">
        <w:rPr>
          <w:sz w:val="22"/>
        </w:rPr>
        <w:t xml:space="preserve">). </w:t>
      </w:r>
      <w:r w:rsidR="00FE5799">
        <w:rPr>
          <w:sz w:val="22"/>
        </w:rPr>
        <w:t xml:space="preserve">It cannot however be absorbed through the skin. </w:t>
      </w:r>
    </w:p>
    <w:p w14:paraId="79EEF0BA" w14:textId="270F58A4" w:rsidR="006A27B2" w:rsidRPr="006A27B2" w:rsidRDefault="00FE5799" w:rsidP="006A27B2">
      <w:pPr>
        <w:spacing w:after="120"/>
        <w:rPr>
          <w:sz w:val="22"/>
        </w:rPr>
      </w:pPr>
      <w:r>
        <w:rPr>
          <w:sz w:val="22"/>
        </w:rPr>
        <w:t>Lead causes health issues as it accu</w:t>
      </w:r>
      <w:r w:rsidR="006A27B2" w:rsidRPr="006A27B2">
        <w:rPr>
          <w:sz w:val="22"/>
        </w:rPr>
        <w:t>mulat</w:t>
      </w:r>
      <w:r>
        <w:rPr>
          <w:sz w:val="22"/>
        </w:rPr>
        <w:t>es</w:t>
      </w:r>
      <w:r w:rsidR="006A27B2" w:rsidRPr="006A27B2">
        <w:rPr>
          <w:sz w:val="22"/>
        </w:rPr>
        <w:t xml:space="preserve"> in the body, especially in the bones, where it can remain several decades. It is eliminated very slowly.</w:t>
      </w:r>
    </w:p>
    <w:p w14:paraId="0FAD6E81" w14:textId="77777777" w:rsidR="006A27B2" w:rsidRPr="006A27B2" w:rsidRDefault="006A27B2" w:rsidP="006A27B2">
      <w:pPr>
        <w:spacing w:after="120"/>
        <w:rPr>
          <w:sz w:val="22"/>
        </w:rPr>
      </w:pPr>
      <w:r w:rsidRPr="006A27B2">
        <w:rPr>
          <w:sz w:val="22"/>
        </w:rPr>
        <w:t>The effects of lead are:</w:t>
      </w:r>
    </w:p>
    <w:p w14:paraId="0B751592" w14:textId="282A821F" w:rsidR="006A27B2" w:rsidRPr="006A27B2" w:rsidRDefault="00FE5799" w:rsidP="00C42209">
      <w:pPr>
        <w:numPr>
          <w:ilvl w:val="0"/>
          <w:numId w:val="40"/>
        </w:numPr>
        <w:spacing w:after="120"/>
        <w:rPr>
          <w:sz w:val="22"/>
        </w:rPr>
      </w:pPr>
      <w:r>
        <w:rPr>
          <w:sz w:val="22"/>
        </w:rPr>
        <w:t xml:space="preserve">Direct effect on the nervous system, including </w:t>
      </w:r>
      <w:r w:rsidR="006A27B2" w:rsidRPr="006A27B2">
        <w:rPr>
          <w:sz w:val="22"/>
        </w:rPr>
        <w:t>disorders of mood and memory, deterioration of intellectual capacity, impairment of peripheral motor nerves;</w:t>
      </w:r>
    </w:p>
    <w:p w14:paraId="25C93930" w14:textId="147A2258" w:rsidR="006A27B2" w:rsidRPr="006A27B2" w:rsidRDefault="00FE5799" w:rsidP="00C42209">
      <w:pPr>
        <w:numPr>
          <w:ilvl w:val="0"/>
          <w:numId w:val="40"/>
        </w:numPr>
        <w:spacing w:after="120"/>
        <w:rPr>
          <w:sz w:val="22"/>
        </w:rPr>
      </w:pPr>
      <w:r>
        <w:rPr>
          <w:sz w:val="22"/>
        </w:rPr>
        <w:t>K</w:t>
      </w:r>
      <w:r w:rsidR="006A27B2" w:rsidRPr="006A27B2">
        <w:rPr>
          <w:sz w:val="22"/>
        </w:rPr>
        <w:t>idneys: disruption of elimination functions, chronic renal failure;</w:t>
      </w:r>
    </w:p>
    <w:p w14:paraId="33A3B44A" w14:textId="77777777" w:rsidR="006A27B2" w:rsidRPr="006A27B2" w:rsidRDefault="006A27B2" w:rsidP="00C42209">
      <w:pPr>
        <w:numPr>
          <w:ilvl w:val="0"/>
          <w:numId w:val="40"/>
        </w:numPr>
        <w:spacing w:after="120"/>
        <w:rPr>
          <w:sz w:val="22"/>
        </w:rPr>
      </w:pPr>
      <w:r w:rsidRPr="006A27B2">
        <w:rPr>
          <w:sz w:val="22"/>
        </w:rPr>
        <w:t>Blood: decrease in the number of red blood cells (anemia);</w:t>
      </w:r>
    </w:p>
    <w:p w14:paraId="3251C11D" w14:textId="2C84398D" w:rsidR="006A27B2" w:rsidRPr="006A27B2" w:rsidRDefault="006A27B2" w:rsidP="00FE5799">
      <w:pPr>
        <w:numPr>
          <w:ilvl w:val="0"/>
          <w:numId w:val="40"/>
        </w:numPr>
        <w:spacing w:after="120"/>
        <w:rPr>
          <w:sz w:val="22"/>
        </w:rPr>
      </w:pPr>
      <w:r w:rsidRPr="006A27B2">
        <w:rPr>
          <w:sz w:val="22"/>
        </w:rPr>
        <w:t>In the digestive system: lead colic (abdominal pain);</w:t>
      </w:r>
    </w:p>
    <w:p w14:paraId="056A548C" w14:textId="77777777" w:rsidR="006A27B2" w:rsidRPr="004611C2" w:rsidRDefault="006A27B2" w:rsidP="00E31B3D">
      <w:pPr>
        <w:pStyle w:val="Heading3"/>
      </w:pPr>
      <w:bookmarkStart w:id="91" w:name="_Toc478640564"/>
      <w:r w:rsidRPr="004611C2">
        <w:t>Regulations</w:t>
      </w:r>
      <w:bookmarkEnd w:id="91"/>
    </w:p>
    <w:p w14:paraId="38224617" w14:textId="31909946" w:rsidR="00BA3804" w:rsidRPr="00BA3804" w:rsidRDefault="006A27B2" w:rsidP="006A27B2">
      <w:pPr>
        <w:spacing w:after="120"/>
        <w:rPr>
          <w:sz w:val="22"/>
        </w:rPr>
      </w:pPr>
      <w:r w:rsidRPr="00BA3804">
        <w:rPr>
          <w:sz w:val="22"/>
        </w:rPr>
        <w:t>Since lead compounds are classified as toxic for reproduction,</w:t>
      </w:r>
      <w:r w:rsidR="00BA3804" w:rsidRPr="00BA3804">
        <w:rPr>
          <w:sz w:val="22"/>
        </w:rPr>
        <w:t xml:space="preserve"> there are applicable international and national regulations and standards that administer its use. </w:t>
      </w:r>
    </w:p>
    <w:p w14:paraId="0D2DF24C" w14:textId="3AE33B42" w:rsidR="00BA3804" w:rsidRPr="00BA3804" w:rsidRDefault="00BA3804" w:rsidP="006A27B2">
      <w:pPr>
        <w:spacing w:after="120"/>
        <w:rPr>
          <w:sz w:val="22"/>
        </w:rPr>
      </w:pPr>
      <w:r w:rsidRPr="00BA3804">
        <w:rPr>
          <w:sz w:val="22"/>
        </w:rPr>
        <w:t>Safe work procedures should be developed to guard against lead contamination.</w:t>
      </w:r>
    </w:p>
    <w:p w14:paraId="3880ACB3" w14:textId="77777777" w:rsidR="00BA3804" w:rsidRPr="00BA3804" w:rsidRDefault="00BA3804" w:rsidP="006A27B2">
      <w:pPr>
        <w:spacing w:after="120"/>
        <w:rPr>
          <w:sz w:val="22"/>
        </w:rPr>
      </w:pPr>
      <w:r w:rsidRPr="00BA3804">
        <w:rPr>
          <w:sz w:val="22"/>
        </w:rPr>
        <w:t>These should be consulted when planning how to mitigate the risk of working with lead.</w:t>
      </w:r>
    </w:p>
    <w:p w14:paraId="648149B4" w14:textId="77777777" w:rsidR="006A27B2" w:rsidRPr="004611C2" w:rsidRDefault="006A27B2" w:rsidP="00E31B3D">
      <w:pPr>
        <w:pStyle w:val="Heading3"/>
      </w:pPr>
      <w:bookmarkStart w:id="92" w:name="_Toc478640565"/>
      <w:r w:rsidRPr="004611C2">
        <w:t>Risk prevention</w:t>
      </w:r>
      <w:bookmarkEnd w:id="92"/>
    </w:p>
    <w:p w14:paraId="75CFCF26" w14:textId="77777777" w:rsidR="00BA3804" w:rsidRDefault="00BA3804" w:rsidP="006A27B2">
      <w:pPr>
        <w:spacing w:after="120"/>
        <w:rPr>
          <w:sz w:val="22"/>
        </w:rPr>
      </w:pPr>
      <w:r>
        <w:rPr>
          <w:sz w:val="22"/>
        </w:rPr>
        <w:t>Guarding against lead contamination can be summarized as follows;</w:t>
      </w:r>
    </w:p>
    <w:p w14:paraId="3768C889" w14:textId="112CB2E9" w:rsidR="006A27B2" w:rsidRPr="006A27B2" w:rsidRDefault="006A27B2" w:rsidP="00C42209">
      <w:pPr>
        <w:numPr>
          <w:ilvl w:val="0"/>
          <w:numId w:val="41"/>
        </w:numPr>
        <w:spacing w:after="120"/>
        <w:rPr>
          <w:sz w:val="22"/>
        </w:rPr>
      </w:pPr>
      <w:r w:rsidRPr="006A27B2">
        <w:rPr>
          <w:sz w:val="22"/>
        </w:rPr>
        <w:t>Replace</w:t>
      </w:r>
      <w:r w:rsidR="00BA3804">
        <w:rPr>
          <w:sz w:val="22"/>
        </w:rPr>
        <w:t>ment of</w:t>
      </w:r>
      <w:r w:rsidRPr="006A27B2">
        <w:rPr>
          <w:sz w:val="22"/>
        </w:rPr>
        <w:t xml:space="preserve"> products containing lead with less toxic products,</w:t>
      </w:r>
    </w:p>
    <w:p w14:paraId="49E1F96C" w14:textId="37604FBD" w:rsidR="006A27B2" w:rsidRPr="006A27B2" w:rsidRDefault="00BA3804" w:rsidP="00C42209">
      <w:pPr>
        <w:numPr>
          <w:ilvl w:val="0"/>
          <w:numId w:val="41"/>
        </w:numPr>
        <w:spacing w:after="120"/>
        <w:rPr>
          <w:sz w:val="22"/>
        </w:rPr>
      </w:pPr>
      <w:r>
        <w:rPr>
          <w:sz w:val="22"/>
        </w:rPr>
        <w:t>Identify potential points of exposure and mitigate them,</w:t>
      </w:r>
    </w:p>
    <w:p w14:paraId="7D2A9346" w14:textId="5EBCB760" w:rsidR="006A27B2" w:rsidRPr="006A27B2" w:rsidRDefault="006A27B2" w:rsidP="00C42209">
      <w:pPr>
        <w:numPr>
          <w:ilvl w:val="0"/>
          <w:numId w:val="41"/>
        </w:numPr>
        <w:spacing w:after="120"/>
        <w:rPr>
          <w:sz w:val="22"/>
        </w:rPr>
      </w:pPr>
      <w:r w:rsidRPr="006A27B2">
        <w:rPr>
          <w:sz w:val="22"/>
        </w:rPr>
        <w:t xml:space="preserve">Prevent the </w:t>
      </w:r>
      <w:r w:rsidR="00BA3804">
        <w:rPr>
          <w:sz w:val="22"/>
        </w:rPr>
        <w:t xml:space="preserve">production of lead in a form that can be inhaled </w:t>
      </w:r>
      <w:r w:rsidRPr="006A27B2">
        <w:rPr>
          <w:sz w:val="22"/>
        </w:rPr>
        <w:t>(aerosols and dust),</w:t>
      </w:r>
    </w:p>
    <w:p w14:paraId="6560EBF9" w14:textId="77777777" w:rsidR="006A27B2" w:rsidRPr="006A27B2" w:rsidRDefault="006A27B2" w:rsidP="00C42209">
      <w:pPr>
        <w:numPr>
          <w:ilvl w:val="0"/>
          <w:numId w:val="41"/>
        </w:numPr>
        <w:spacing w:after="120"/>
        <w:rPr>
          <w:sz w:val="22"/>
        </w:rPr>
      </w:pPr>
      <w:r w:rsidRPr="006A27B2">
        <w:rPr>
          <w:sz w:val="22"/>
        </w:rPr>
        <w:lastRenderedPageBreak/>
        <w:t>Prevent ingestion of lead (hands, water or contaminated food)</w:t>
      </w:r>
    </w:p>
    <w:p w14:paraId="52499FEC" w14:textId="01812DEC" w:rsidR="006A27B2" w:rsidRDefault="006A27B2" w:rsidP="006A27B2">
      <w:pPr>
        <w:spacing w:after="120"/>
        <w:rPr>
          <w:sz w:val="22"/>
        </w:rPr>
      </w:pPr>
      <w:r w:rsidRPr="006A27B2">
        <w:rPr>
          <w:sz w:val="22"/>
        </w:rPr>
        <w:t>In the case of the building, any work on paints containing lead (or in which lead can be suspected) requires specific prevention measures appropriate to the level of risk. This can range from very simple measures for limited interventions (such as drilling holes for the passage of cables or pipes) to heavy measurements for paint removal sites.</w:t>
      </w:r>
    </w:p>
    <w:p w14:paraId="0281CC40" w14:textId="68DFF794" w:rsidR="004611C2" w:rsidRPr="004611C2" w:rsidRDefault="006A27B2" w:rsidP="00A64582">
      <w:pPr>
        <w:pStyle w:val="Heading2"/>
      </w:pPr>
      <w:bookmarkStart w:id="93" w:name="_Toc478542340"/>
      <w:bookmarkStart w:id="94" w:name="_Toc478640566"/>
      <w:r w:rsidRPr="006A27B2">
        <w:t>Mercury</w:t>
      </w:r>
      <w:bookmarkEnd w:id="93"/>
      <w:bookmarkEnd w:id="94"/>
    </w:p>
    <w:p w14:paraId="028AE766" w14:textId="77777777" w:rsidR="006A27B2" w:rsidRPr="006A27B2" w:rsidRDefault="006A27B2" w:rsidP="006A27B2">
      <w:pPr>
        <w:pBdr>
          <w:bottom w:val="single" w:sz="4" w:space="1" w:color="575756"/>
        </w:pBdr>
        <w:spacing w:after="60" w:line="110" w:lineRule="exact"/>
        <w:ind w:right="8787"/>
        <w:rPr>
          <w:color w:val="000000" w:themeColor="text1"/>
          <w:sz w:val="22"/>
        </w:rPr>
      </w:pPr>
    </w:p>
    <w:p w14:paraId="25DBEB0E" w14:textId="77777777" w:rsidR="006A27B2" w:rsidRPr="004611C2" w:rsidRDefault="006A27B2" w:rsidP="00E31B3D">
      <w:pPr>
        <w:pStyle w:val="Heading3"/>
      </w:pPr>
      <w:bookmarkStart w:id="95" w:name="_Toc478640567"/>
      <w:bookmarkStart w:id="96" w:name="_Hlk478567386"/>
      <w:r w:rsidRPr="004611C2">
        <w:t>What is mercury?</w:t>
      </w:r>
      <w:bookmarkEnd w:id="95"/>
    </w:p>
    <w:bookmarkEnd w:id="96"/>
    <w:p w14:paraId="00D53802" w14:textId="669181C8" w:rsidR="00BA3804" w:rsidRDefault="006A27B2" w:rsidP="00BA3804">
      <w:pPr>
        <w:spacing w:after="120"/>
        <w:rPr>
          <w:sz w:val="22"/>
        </w:rPr>
      </w:pPr>
      <w:r w:rsidRPr="006A27B2">
        <w:rPr>
          <w:sz w:val="22"/>
        </w:rPr>
        <w:t xml:space="preserve">Mercury is the only </w:t>
      </w:r>
      <w:r w:rsidR="00BA3804">
        <w:rPr>
          <w:sz w:val="22"/>
        </w:rPr>
        <w:t xml:space="preserve">metallic element that is liquid at standard conditions for temperature and pressure. </w:t>
      </w:r>
      <w:r w:rsidRPr="006A27B2">
        <w:rPr>
          <w:sz w:val="22"/>
        </w:rPr>
        <w:t>It is a</w:t>
      </w:r>
      <w:r w:rsidR="00BA3804">
        <w:rPr>
          <w:sz w:val="22"/>
        </w:rPr>
        <w:t xml:space="preserve"> dense,</w:t>
      </w:r>
      <w:r w:rsidRPr="006A27B2">
        <w:rPr>
          <w:sz w:val="22"/>
        </w:rPr>
        <w:t xml:space="preserve"> silvery white liquid and </w:t>
      </w:r>
      <w:r w:rsidR="00BA3804">
        <w:rPr>
          <w:sz w:val="22"/>
        </w:rPr>
        <w:t>is</w:t>
      </w:r>
      <w:r w:rsidRPr="006A27B2">
        <w:rPr>
          <w:sz w:val="22"/>
        </w:rPr>
        <w:t xml:space="preserve"> insoluble in water</w:t>
      </w:r>
      <w:r w:rsidR="00BA3804">
        <w:rPr>
          <w:sz w:val="22"/>
        </w:rPr>
        <w:t xml:space="preserve">. </w:t>
      </w:r>
    </w:p>
    <w:p w14:paraId="0ED24686" w14:textId="3A2BFC65" w:rsidR="006A27B2" w:rsidRPr="004611C2" w:rsidRDefault="00190703" w:rsidP="00E31B3D">
      <w:pPr>
        <w:pStyle w:val="Heading3"/>
      </w:pPr>
      <w:bookmarkStart w:id="97" w:name="_Toc478640568"/>
      <w:r>
        <w:t>R</w:t>
      </w:r>
      <w:r w:rsidR="00981202" w:rsidRPr="004611C2">
        <w:t>isk</w:t>
      </w:r>
      <w:r w:rsidR="006A27B2" w:rsidRPr="004611C2">
        <w:t xml:space="preserve"> of exposure</w:t>
      </w:r>
      <w:bookmarkEnd w:id="97"/>
    </w:p>
    <w:p w14:paraId="33E83316" w14:textId="6ECCBB66" w:rsidR="006A27B2" w:rsidRDefault="0060113F" w:rsidP="006A27B2">
      <w:pPr>
        <w:spacing w:after="120"/>
        <w:rPr>
          <w:sz w:val="22"/>
        </w:rPr>
      </w:pPr>
      <w:r>
        <w:rPr>
          <w:sz w:val="22"/>
        </w:rPr>
        <w:t>The main risk of exposure to mercury at an AtoN site is in traditional optics where a mercury bath is used as a rotating system.</w:t>
      </w:r>
    </w:p>
    <w:p w14:paraId="0F6CE0EA" w14:textId="77777777" w:rsidR="006A27B2" w:rsidRPr="004611C2" w:rsidRDefault="006A27B2" w:rsidP="00E31B3D">
      <w:pPr>
        <w:pStyle w:val="Heading3"/>
      </w:pPr>
      <w:bookmarkStart w:id="98" w:name="_Toc478640569"/>
      <w:r w:rsidRPr="004611C2">
        <w:t>Health Effects</w:t>
      </w:r>
      <w:bookmarkEnd w:id="98"/>
    </w:p>
    <w:p w14:paraId="210418E2" w14:textId="7724CD25" w:rsidR="0060113F" w:rsidRDefault="0060113F" w:rsidP="00061A8D">
      <w:pPr>
        <w:pStyle w:val="BodyText"/>
        <w:rPr>
          <w:lang w:val="en"/>
        </w:rPr>
      </w:pPr>
      <w:r>
        <w:rPr>
          <w:lang w:val="en"/>
        </w:rPr>
        <w:t>Mercury and most of its compounds are extremely toxic and must be handled with care. It can be absor</w:t>
      </w:r>
      <w:ins w:id="99" w:author="TOURBOT Joel" w:date="2017-10-10T09:56:00Z">
        <w:r w:rsidR="00662105">
          <w:rPr>
            <w:lang w:val="en"/>
          </w:rPr>
          <w:t>b</w:t>
        </w:r>
      </w:ins>
      <w:r>
        <w:rPr>
          <w:lang w:val="en"/>
        </w:rPr>
        <w:t xml:space="preserve">ed through the skin and mucous membranes or inhaled. Mercury can cause both </w:t>
      </w:r>
      <w:del w:id="100" w:author="TOURBOT Joel" w:date="2017-10-10T09:56:00Z">
        <w:r w:rsidDel="00662105">
          <w:rPr>
            <w:lang w:val="en"/>
          </w:rPr>
          <w:delText xml:space="preserve">chornic </w:delText>
        </w:r>
      </w:del>
      <w:ins w:id="101" w:author="TOURBOT Joel" w:date="2017-10-10T09:56:00Z">
        <w:r w:rsidR="00662105">
          <w:rPr>
            <w:lang w:val="en"/>
          </w:rPr>
          <w:t xml:space="preserve">chronic </w:t>
        </w:r>
      </w:ins>
      <w:r>
        <w:rPr>
          <w:lang w:val="en"/>
        </w:rPr>
        <w:t>and acute poisoning, severe neurological disorders and even  pose risks to fertility.</w:t>
      </w:r>
    </w:p>
    <w:p w14:paraId="433F8DDD" w14:textId="77777777" w:rsidR="0060113F" w:rsidRDefault="0060113F" w:rsidP="0060113F">
      <w:pPr>
        <w:pStyle w:val="NormalWeb"/>
        <w:rPr>
          <w:lang w:val="en"/>
        </w:rPr>
      </w:pPr>
    </w:p>
    <w:p w14:paraId="3233A649" w14:textId="77777777" w:rsidR="006A27B2" w:rsidRPr="004611C2" w:rsidRDefault="006A27B2" w:rsidP="00E31B3D">
      <w:pPr>
        <w:pStyle w:val="Heading3"/>
      </w:pPr>
      <w:bookmarkStart w:id="102" w:name="_Toc478640570"/>
      <w:r w:rsidRPr="004611C2">
        <w:t>Regulations</w:t>
      </w:r>
      <w:bookmarkEnd w:id="102"/>
    </w:p>
    <w:p w14:paraId="07F0C331" w14:textId="77777777" w:rsidR="0060113F" w:rsidRDefault="0060113F" w:rsidP="0060113F">
      <w:pPr>
        <w:spacing w:after="120"/>
        <w:rPr>
          <w:sz w:val="22"/>
        </w:rPr>
      </w:pPr>
      <w:r>
        <w:rPr>
          <w:sz w:val="22"/>
        </w:rPr>
        <w:t>T</w:t>
      </w:r>
      <w:r w:rsidRPr="00BA3804">
        <w:rPr>
          <w:sz w:val="22"/>
        </w:rPr>
        <w:t>here are applicable international and national regulations and standards that administer</w:t>
      </w:r>
      <w:r>
        <w:rPr>
          <w:sz w:val="22"/>
        </w:rPr>
        <w:t xml:space="preserve"> the use of mercury and limit the maximum concentrations that is permitted in air, water, soil, food and drugs.</w:t>
      </w:r>
    </w:p>
    <w:p w14:paraId="47383AEC" w14:textId="113BE6C4" w:rsidR="0060113F" w:rsidRPr="00BA3804" w:rsidRDefault="0060113F" w:rsidP="0060113F">
      <w:pPr>
        <w:spacing w:after="120"/>
        <w:rPr>
          <w:sz w:val="22"/>
        </w:rPr>
      </w:pPr>
      <w:r>
        <w:rPr>
          <w:sz w:val="22"/>
        </w:rPr>
        <w:t>Whenever mercury is present on an AtoN site, the first option should be removal, unless it is technical necessary to utilize. Removal should be planned carefully or carried out by removal experts. In the event it must remain utilized, maintenance procedures should very clearly identify the risks associated and provide suitable means of mitigating them and protecting the health of workers</w:t>
      </w:r>
      <w:r w:rsidRPr="00BA3804">
        <w:rPr>
          <w:sz w:val="22"/>
        </w:rPr>
        <w:t>.</w:t>
      </w:r>
    </w:p>
    <w:p w14:paraId="60ED520F" w14:textId="77777777" w:rsidR="006A27B2" w:rsidRPr="004611C2" w:rsidRDefault="006A27B2" w:rsidP="00E31B3D">
      <w:pPr>
        <w:pStyle w:val="Heading3"/>
        <w:rPr>
          <w:b w:val="0"/>
          <w:bCs w:val="0"/>
          <w:smallCaps w:val="0"/>
        </w:rPr>
      </w:pPr>
      <w:bookmarkStart w:id="103" w:name="_Toc478640571"/>
      <w:r w:rsidRPr="004611C2">
        <w:t>Risk prevention</w:t>
      </w:r>
      <w:bookmarkEnd w:id="103"/>
    </w:p>
    <w:p w14:paraId="2CE24289" w14:textId="68C727CF" w:rsidR="006A27B2" w:rsidRDefault="00981202" w:rsidP="00E31B3D">
      <w:pPr>
        <w:pStyle w:val="BodyText"/>
      </w:pPr>
      <w:r w:rsidRPr="00981202">
        <w:t>Where the use of mercury is technically necessary, exposure of workers should be reduced to the lowest possible level. Strict risk-prevention and protection measures are required when storing and handling these substances.</w:t>
      </w:r>
      <w:r>
        <w:t xml:space="preserve"> </w:t>
      </w:r>
      <w:r w:rsidR="002C1BAF">
        <w:t xml:space="preserve">The </w:t>
      </w:r>
      <w:r w:rsidR="008C4879">
        <w:t>main methods could include</w:t>
      </w:r>
      <w:r w:rsidR="002C1BAF">
        <w:t>:</w:t>
      </w:r>
    </w:p>
    <w:p w14:paraId="4E56372E" w14:textId="77777777" w:rsidR="00981202" w:rsidRDefault="00981202" w:rsidP="00C42209">
      <w:pPr>
        <w:pStyle w:val="BodyText"/>
        <w:numPr>
          <w:ilvl w:val="0"/>
          <w:numId w:val="42"/>
        </w:numPr>
      </w:pPr>
      <w:r>
        <w:t>Set up general ventilation of the premises, without recirculation of the air</w:t>
      </w:r>
    </w:p>
    <w:p w14:paraId="5C8FBDE5" w14:textId="77777777" w:rsidR="00981202" w:rsidRDefault="00981202" w:rsidP="00C42209">
      <w:pPr>
        <w:pStyle w:val="BodyText"/>
        <w:numPr>
          <w:ilvl w:val="0"/>
          <w:numId w:val="42"/>
        </w:numPr>
      </w:pPr>
      <w:r>
        <w:t>Personal protective equipment should always be worn when handling the product: protective clothing, safety glasses, non-porous impervious gloves</w:t>
      </w:r>
    </w:p>
    <w:p w14:paraId="768991D1" w14:textId="1FAE40E6" w:rsidR="00981202" w:rsidRDefault="00981202" w:rsidP="00C42209">
      <w:pPr>
        <w:pStyle w:val="BodyText"/>
        <w:numPr>
          <w:ilvl w:val="0"/>
          <w:numId w:val="42"/>
        </w:numPr>
      </w:pPr>
      <w:r>
        <w:t>Inform employees about the risks involved and how to protect them</w:t>
      </w:r>
    </w:p>
    <w:p w14:paraId="3B4F30DA" w14:textId="6811F050" w:rsidR="008C4879" w:rsidRDefault="008C4879" w:rsidP="00C42209">
      <w:pPr>
        <w:pStyle w:val="BodyText"/>
        <w:numPr>
          <w:ilvl w:val="0"/>
          <w:numId w:val="42"/>
        </w:numPr>
      </w:pPr>
      <w:r>
        <w:t>Thorough spill response and clean up</w:t>
      </w:r>
    </w:p>
    <w:p w14:paraId="1EEDAF66" w14:textId="0703CF1C" w:rsidR="005361EF" w:rsidRPr="00E459A5" w:rsidRDefault="006C4270" w:rsidP="005361EF">
      <w:pPr>
        <w:pStyle w:val="Heading1"/>
      </w:pPr>
      <w:bookmarkStart w:id="104" w:name="_Toc478553028"/>
      <w:bookmarkStart w:id="105" w:name="_Toc478554395"/>
      <w:bookmarkStart w:id="106" w:name="_Toc478554534"/>
      <w:bookmarkStart w:id="107" w:name="_Toc478554677"/>
      <w:bookmarkStart w:id="108" w:name="_Toc478554821"/>
      <w:bookmarkStart w:id="109" w:name="_Toc478554966"/>
      <w:bookmarkStart w:id="110" w:name="_Toc478555115"/>
      <w:bookmarkStart w:id="111" w:name="_Toc478553029"/>
      <w:bookmarkStart w:id="112" w:name="_Toc478554396"/>
      <w:bookmarkStart w:id="113" w:name="_Toc478554535"/>
      <w:bookmarkStart w:id="114" w:name="_Toc478554678"/>
      <w:bookmarkStart w:id="115" w:name="_Toc478554822"/>
      <w:bookmarkStart w:id="116" w:name="_Toc478554967"/>
      <w:bookmarkStart w:id="117" w:name="_Toc478555116"/>
      <w:bookmarkStart w:id="118" w:name="_Toc478553036"/>
      <w:bookmarkStart w:id="119" w:name="_Toc478554403"/>
      <w:bookmarkStart w:id="120" w:name="_Toc478554542"/>
      <w:bookmarkStart w:id="121" w:name="_Toc478554685"/>
      <w:bookmarkStart w:id="122" w:name="_Toc478554829"/>
      <w:bookmarkStart w:id="123" w:name="_Toc478554974"/>
      <w:bookmarkStart w:id="124" w:name="_Toc478555123"/>
      <w:bookmarkStart w:id="125" w:name="_Toc478553037"/>
      <w:bookmarkStart w:id="126" w:name="_Toc478554404"/>
      <w:bookmarkStart w:id="127" w:name="_Toc478554543"/>
      <w:bookmarkStart w:id="128" w:name="_Toc478554686"/>
      <w:bookmarkStart w:id="129" w:name="_Toc478554830"/>
      <w:bookmarkStart w:id="130" w:name="_Toc478554975"/>
      <w:bookmarkStart w:id="131" w:name="_Toc478555124"/>
      <w:bookmarkStart w:id="132" w:name="_Toc478553039"/>
      <w:bookmarkStart w:id="133" w:name="_Toc478554406"/>
      <w:bookmarkStart w:id="134" w:name="_Toc478554545"/>
      <w:bookmarkStart w:id="135" w:name="_Toc478554688"/>
      <w:bookmarkStart w:id="136" w:name="_Toc478554832"/>
      <w:bookmarkStart w:id="137" w:name="_Toc478554977"/>
      <w:bookmarkStart w:id="138" w:name="_Toc478555126"/>
      <w:bookmarkStart w:id="139" w:name="_Toc478553040"/>
      <w:bookmarkStart w:id="140" w:name="_Toc478554407"/>
      <w:bookmarkStart w:id="141" w:name="_Toc478554546"/>
      <w:bookmarkStart w:id="142" w:name="_Toc478554689"/>
      <w:bookmarkStart w:id="143" w:name="_Toc478554833"/>
      <w:bookmarkStart w:id="144" w:name="_Toc478554978"/>
      <w:bookmarkStart w:id="145" w:name="_Toc478555127"/>
      <w:bookmarkStart w:id="146" w:name="_Toc478553041"/>
      <w:bookmarkStart w:id="147" w:name="_Toc478554408"/>
      <w:bookmarkStart w:id="148" w:name="_Toc478554547"/>
      <w:bookmarkStart w:id="149" w:name="_Toc478554690"/>
      <w:bookmarkStart w:id="150" w:name="_Toc478554834"/>
      <w:bookmarkStart w:id="151" w:name="_Toc478554979"/>
      <w:bookmarkStart w:id="152" w:name="_Toc478555128"/>
      <w:bookmarkStart w:id="153" w:name="_Toc478553042"/>
      <w:bookmarkStart w:id="154" w:name="_Toc478554409"/>
      <w:bookmarkStart w:id="155" w:name="_Toc478554548"/>
      <w:bookmarkStart w:id="156" w:name="_Toc478554691"/>
      <w:bookmarkStart w:id="157" w:name="_Toc478554835"/>
      <w:bookmarkStart w:id="158" w:name="_Toc478554980"/>
      <w:bookmarkStart w:id="159" w:name="_Toc478555129"/>
      <w:bookmarkStart w:id="160" w:name="_Toc478553043"/>
      <w:bookmarkStart w:id="161" w:name="_Toc478554410"/>
      <w:bookmarkStart w:id="162" w:name="_Toc478554549"/>
      <w:bookmarkStart w:id="163" w:name="_Toc478554692"/>
      <w:bookmarkStart w:id="164" w:name="_Toc478554836"/>
      <w:bookmarkStart w:id="165" w:name="_Toc478554981"/>
      <w:bookmarkStart w:id="166" w:name="_Toc478555130"/>
      <w:bookmarkStart w:id="167" w:name="_Toc478553044"/>
      <w:bookmarkStart w:id="168" w:name="_Toc478554411"/>
      <w:bookmarkStart w:id="169" w:name="_Toc478554550"/>
      <w:bookmarkStart w:id="170" w:name="_Toc478554693"/>
      <w:bookmarkStart w:id="171" w:name="_Toc478554837"/>
      <w:bookmarkStart w:id="172" w:name="_Toc478554982"/>
      <w:bookmarkStart w:id="173" w:name="_Toc478555131"/>
      <w:bookmarkStart w:id="174" w:name="_Toc478553045"/>
      <w:bookmarkStart w:id="175" w:name="_Toc478554412"/>
      <w:bookmarkStart w:id="176" w:name="_Toc478554551"/>
      <w:bookmarkStart w:id="177" w:name="_Toc478554694"/>
      <w:bookmarkStart w:id="178" w:name="_Toc478554838"/>
      <w:bookmarkStart w:id="179" w:name="_Toc478554983"/>
      <w:bookmarkStart w:id="180" w:name="_Toc478555132"/>
      <w:bookmarkStart w:id="181" w:name="_Toc478553046"/>
      <w:bookmarkStart w:id="182" w:name="_Toc478554413"/>
      <w:bookmarkStart w:id="183" w:name="_Toc478554552"/>
      <w:bookmarkStart w:id="184" w:name="_Toc478554695"/>
      <w:bookmarkStart w:id="185" w:name="_Toc478554839"/>
      <w:bookmarkStart w:id="186" w:name="_Toc478554984"/>
      <w:bookmarkStart w:id="187" w:name="_Toc478555133"/>
      <w:bookmarkStart w:id="188" w:name="_Toc478553052"/>
      <w:bookmarkStart w:id="189" w:name="_Toc478554419"/>
      <w:bookmarkStart w:id="190" w:name="_Toc478554558"/>
      <w:bookmarkStart w:id="191" w:name="_Toc478554701"/>
      <w:bookmarkStart w:id="192" w:name="_Toc478554845"/>
      <w:bookmarkStart w:id="193" w:name="_Toc478554990"/>
      <w:bookmarkStart w:id="194" w:name="_Toc478555139"/>
      <w:bookmarkStart w:id="195" w:name="_Toc478553053"/>
      <w:bookmarkStart w:id="196" w:name="_Toc478554420"/>
      <w:bookmarkStart w:id="197" w:name="_Toc478554559"/>
      <w:bookmarkStart w:id="198" w:name="_Toc478554702"/>
      <w:bookmarkStart w:id="199" w:name="_Toc478554846"/>
      <w:bookmarkStart w:id="200" w:name="_Toc478554991"/>
      <w:bookmarkStart w:id="201" w:name="_Toc478555140"/>
      <w:bookmarkStart w:id="202" w:name="_Toc478640572"/>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t xml:space="preserve">BUILDING </w:t>
      </w:r>
      <w:r w:rsidR="00945C37">
        <w:t>ENVIRONMENT MANAGEMENT</w:t>
      </w:r>
      <w:bookmarkEnd w:id="202"/>
    </w:p>
    <w:p w14:paraId="1F6E9707" w14:textId="77777777" w:rsidR="005361EF" w:rsidRPr="00E459A5" w:rsidRDefault="005361EF" w:rsidP="005361EF">
      <w:pPr>
        <w:pStyle w:val="Heading1separatationline"/>
      </w:pPr>
    </w:p>
    <w:p w14:paraId="70A49925" w14:textId="09299D04" w:rsidR="005361EF" w:rsidRPr="00E459A5" w:rsidRDefault="001D06F1" w:rsidP="00A64582">
      <w:pPr>
        <w:pStyle w:val="Heading2"/>
      </w:pPr>
      <w:bookmarkStart w:id="203" w:name="_Toc478640573"/>
      <w:r>
        <w:t>Introduction</w:t>
      </w:r>
      <w:bookmarkEnd w:id="203"/>
    </w:p>
    <w:p w14:paraId="759403B8" w14:textId="77777777" w:rsidR="005361EF" w:rsidRPr="00E459A5" w:rsidRDefault="005361EF" w:rsidP="005361EF">
      <w:pPr>
        <w:pStyle w:val="Heading2separationline"/>
      </w:pPr>
    </w:p>
    <w:p w14:paraId="2DB181F6" w14:textId="367D1D12" w:rsidR="001D06F1" w:rsidRPr="00E31B3D" w:rsidRDefault="001D06F1" w:rsidP="00E31B3D">
      <w:pPr>
        <w:pStyle w:val="BodyText"/>
      </w:pPr>
      <w:r w:rsidRPr="00E31B3D">
        <w:lastRenderedPageBreak/>
        <w:t xml:space="preserve">The key to successful internal building condition is good maintenance of the external structure coupled with a sound understanding of the role and control of environmental factors such as relative </w:t>
      </w:r>
      <w:r w:rsidR="00061A8D">
        <w:t>humidity, temperature and salt laden air</w:t>
      </w:r>
      <w:r w:rsidRPr="00E31B3D">
        <w:t xml:space="preserve">. </w:t>
      </w:r>
    </w:p>
    <w:p w14:paraId="0DD38719" w14:textId="4D929288" w:rsidR="001D06F1" w:rsidRPr="00E31B3D" w:rsidRDefault="001D06F1" w:rsidP="00E31B3D">
      <w:pPr>
        <w:pStyle w:val="BodyText"/>
      </w:pPr>
      <w:r w:rsidRPr="00E31B3D">
        <w:t xml:space="preserve">Prior to automation, maintenance of internal and external condition was achieved through the daily actions of keepers who ensured good ventilation of structures and up-keep of the structural fabric.  Any problems were promptly dealt with and/or reported creating a regime whereby building conditioning was guaranteed through a proactive process of relatively minor daily maintenance actions and occasional major works when required. In recent decades, automation and the associated de-manning of stations had several major implications </w:t>
      </w:r>
      <w:r w:rsidR="00061A8D">
        <w:t>for the long-term condition of structures</w:t>
      </w:r>
      <w:r w:rsidRPr="00E31B3D">
        <w:t>.</w:t>
      </w:r>
    </w:p>
    <w:p w14:paraId="06F27D90" w14:textId="77777777" w:rsidR="001D06F1" w:rsidRPr="00E31B3D" w:rsidRDefault="001D06F1" w:rsidP="00E31B3D">
      <w:pPr>
        <w:pStyle w:val="BodyText"/>
      </w:pPr>
      <w:r w:rsidRPr="00E31B3D">
        <w:t>First, and probably most importantly, is the change from proactive management to a more reactive regime characterised by intermittent maintenance visits. Unfortunately this has resulted in the accumulation of initially minor issues of up-keep which, when not promptly addressed, develop into more substantial and costly problems.</w:t>
      </w:r>
    </w:p>
    <w:p w14:paraId="1FC7A8A0" w14:textId="77777777" w:rsidR="001D06F1" w:rsidRPr="00E31B3D" w:rsidRDefault="001D06F1" w:rsidP="00E31B3D">
      <w:pPr>
        <w:pStyle w:val="BodyText"/>
      </w:pPr>
      <w:r w:rsidRPr="00E31B3D">
        <w:t>Secondly, the automated stations have, in most instances, experienced a significant change in their internal environmental conditions. This change is manifest in a shift from conditions characterised by efficient, regular ventilation to those dominated by ‘static air’ where poor regulation of atmospheric humidity combined with the lack of adequate air movement has facilitated the development of condensation.</w:t>
      </w:r>
    </w:p>
    <w:p w14:paraId="499CB527" w14:textId="77777777" w:rsidR="001D06F1" w:rsidRPr="00E31B3D" w:rsidRDefault="001D06F1" w:rsidP="00E31B3D">
      <w:pPr>
        <w:pStyle w:val="BodyText"/>
      </w:pPr>
      <w:r w:rsidRPr="00E31B3D">
        <w:t>Finally, with the departure of permanently resident personnel, heating regimes changed with, in most cases, a significant reduction in the amount of heating in buildings and an associated increase in reports of pervasive dampness and visible condensation.</w:t>
      </w:r>
    </w:p>
    <w:p w14:paraId="1BDE6765" w14:textId="582AB468" w:rsidR="001D06F1" w:rsidRPr="00E31B3D" w:rsidRDefault="001D06F1" w:rsidP="00E31B3D">
      <w:pPr>
        <w:pStyle w:val="BodyText"/>
      </w:pPr>
      <w:r w:rsidRPr="00E31B3D">
        <w:t xml:space="preserve">Under such major regime change, good maintenance, regular inspections, building data monitoring and active building conditioning are essential if the future integrity of these historic and, often architecturally significant, structures is to be ensured. Automation, de-manning and restructuring of </w:t>
      </w:r>
      <w:r w:rsidR="002825B6">
        <w:t>a</w:t>
      </w:r>
      <w:r w:rsidRPr="00E31B3D">
        <w:t xml:space="preserve">uthorities has by necessity required a major change in the asset management ethos. In this post-automation era, characterised by budgetary restrictions, increased public accountability, new technologies and personnel reduction within the </w:t>
      </w:r>
      <w:r w:rsidR="002825B6">
        <w:t>authorities</w:t>
      </w:r>
      <w:r w:rsidRPr="00E31B3D">
        <w:t>, building conditioning often requires compromise between an ideal level of intervention and what can realistically be achieved. Consequently, compromise is essential in building condition management with a resultant shift in emphasis from maintaining all stations to the best possible standard to a situation where ‘acceptable’ condition standards are determined by the operational status of the station. This more pragmatic approach to condition management reflects the influence of several factors:</w:t>
      </w:r>
    </w:p>
    <w:p w14:paraId="3E315972" w14:textId="05062DA6" w:rsidR="001D06F1" w:rsidRPr="00E31B3D" w:rsidRDefault="001D06F1" w:rsidP="00C42209">
      <w:pPr>
        <w:pStyle w:val="BodyText"/>
        <w:numPr>
          <w:ilvl w:val="0"/>
          <w:numId w:val="43"/>
        </w:numPr>
      </w:pPr>
      <w:r w:rsidRPr="00E31B3D">
        <w:t xml:space="preserve">Financial constraints – it is not financially possible to maintain all stations to an ‘ideal’ standard of condition so spending has to </w:t>
      </w:r>
      <w:r w:rsidR="00061A8D">
        <w:t>be prioritised and targeted. B</w:t>
      </w:r>
      <w:r w:rsidRPr="00E31B3D">
        <w:t>uilding conditioning has gradually assumed much greater significance in long-term maintenance programmes.</w:t>
      </w:r>
    </w:p>
    <w:p w14:paraId="06413665" w14:textId="5911F579" w:rsidR="001D06F1" w:rsidRPr="00E31B3D" w:rsidRDefault="001D06F1" w:rsidP="00C42209">
      <w:pPr>
        <w:pStyle w:val="BodyText"/>
        <w:numPr>
          <w:ilvl w:val="0"/>
          <w:numId w:val="43"/>
        </w:numPr>
      </w:pPr>
      <w:r w:rsidRPr="00E31B3D">
        <w:t>Access – given the remote character of stations, particularly the numerous off-shore sites, station access has to be planned in advance including co-ordination of specialist contractors, local boats and ship and helicopter deliveries. In addition, access may be restricted at certain sites during particular times of the year because of bird nesting, environmental restrictions or adverse weather conditions. The infrequency of service related visits may have an adverse impact on condition.</w:t>
      </w:r>
    </w:p>
    <w:p w14:paraId="0ED07B37" w14:textId="46DCE94C" w:rsidR="001D06F1" w:rsidRPr="00E31B3D" w:rsidRDefault="001D06F1" w:rsidP="00C42209">
      <w:pPr>
        <w:pStyle w:val="BodyText"/>
        <w:numPr>
          <w:ilvl w:val="0"/>
          <w:numId w:val="43"/>
        </w:numPr>
      </w:pPr>
      <w:r w:rsidRPr="00E31B3D">
        <w:t xml:space="preserve">Complexity of structures – </w:t>
      </w:r>
      <w:r w:rsidR="00061A8D">
        <w:t xml:space="preserve">AtoN structures are </w:t>
      </w:r>
      <w:r w:rsidRPr="00E31B3D">
        <w:t>functional buildings that have evolved over many years in terms of building components, layout, personnel accommodation and the technology required to support the Aids to Navigation (AtoN). The primary function of these structures is to support the AtoN and therefore, flexibility is required regarding decisions involving such things as paint systems, energy available for ventilation and/or heating and placement of service equipment, electronics and associated fittings.</w:t>
      </w:r>
    </w:p>
    <w:p w14:paraId="3E231EA1" w14:textId="77777777" w:rsidR="00061A8D" w:rsidRDefault="001D06F1" w:rsidP="00D90584">
      <w:pPr>
        <w:pStyle w:val="BodyText"/>
        <w:numPr>
          <w:ilvl w:val="0"/>
          <w:numId w:val="43"/>
        </w:numPr>
      </w:pPr>
      <w:r w:rsidRPr="00E31B3D">
        <w:t>Physical restrictions on conditioning – In addition to restrictions on building conditioning arising from power availability in off-shore stations, other physical factors can have an adverse impact on building condition management.</w:t>
      </w:r>
    </w:p>
    <w:p w14:paraId="5E33635B" w14:textId="714BABF7" w:rsidR="001D06F1" w:rsidRPr="00E31B3D" w:rsidRDefault="001D06F1" w:rsidP="00061A8D">
      <w:pPr>
        <w:pStyle w:val="BodyText"/>
      </w:pPr>
      <w:r w:rsidRPr="00E31B3D">
        <w:lastRenderedPageBreak/>
        <w:t xml:space="preserve">These factors make the management of building conditioning a highly complicated and challenging task, which </w:t>
      </w:r>
      <w:r w:rsidR="00061A8D">
        <w:t>becomes more difficult as structures age</w:t>
      </w:r>
      <w:r w:rsidRPr="00E31B3D">
        <w:t xml:space="preserve">. </w:t>
      </w:r>
    </w:p>
    <w:p w14:paraId="437CA6CD" w14:textId="77777777" w:rsidR="004749B7" w:rsidRPr="00E31B3D" w:rsidRDefault="004749B7" w:rsidP="00E31B3D">
      <w:pPr>
        <w:pStyle w:val="BodyText"/>
      </w:pPr>
    </w:p>
    <w:p w14:paraId="512E3593" w14:textId="2013877D" w:rsidR="005361EF" w:rsidRPr="0003080A" w:rsidRDefault="00875DE4" w:rsidP="00A64582">
      <w:pPr>
        <w:pStyle w:val="Heading2"/>
      </w:pPr>
      <w:bookmarkStart w:id="204" w:name="_Toc478640574"/>
      <w:r w:rsidRPr="0003080A">
        <w:t>ATMOSPHERIC HUMIDITY AND CONDENSATION: CHARACTERISTICS AND CONTROLS</w:t>
      </w:r>
      <w:bookmarkEnd w:id="204"/>
    </w:p>
    <w:p w14:paraId="74CA2250" w14:textId="77777777" w:rsidR="005361EF" w:rsidRPr="00E459A5" w:rsidRDefault="005361EF" w:rsidP="005361EF">
      <w:pPr>
        <w:pStyle w:val="Heading2separationline"/>
      </w:pPr>
    </w:p>
    <w:p w14:paraId="1F15AEB5" w14:textId="4CB6833E" w:rsidR="00332F6B" w:rsidRDefault="00332F6B" w:rsidP="00C42209">
      <w:pPr>
        <w:pStyle w:val="Heading3"/>
        <w:numPr>
          <w:ilvl w:val="2"/>
          <w:numId w:val="44"/>
        </w:numPr>
      </w:pPr>
      <w:bookmarkStart w:id="205" w:name="_Toc478640575"/>
      <w:r w:rsidRPr="00332F6B">
        <w:t>Behaviour of Water Vapour in Air</w:t>
      </w:r>
      <w:bookmarkEnd w:id="205"/>
    </w:p>
    <w:p w14:paraId="074DA9A6" w14:textId="2780BB61" w:rsidR="000039FE" w:rsidRDefault="000039FE" w:rsidP="000039FE">
      <w:pPr>
        <w:pStyle w:val="BodyText"/>
      </w:pPr>
      <w:r w:rsidRPr="000039FE">
        <w:t>At a given temperature air is capable of containing a limited amount of water as invisible vapour; the warmer the air the more water vapour it can contain. If moisture laden air comes into contact with a colder surface, either inside the building or an interface within the building fabric, condensation will occur at the temperature at which the air becomes saturated (Dewpoint). Water vapour in the air exerts a pressure (the Vapour Pressure) and so air containing a large mass of water vapour has a higher vapour pressure than drier air. This pressure will cause vapour to diffuse from high to low pressure areas. The term usually used to describe whether the air is dry or water laden is Relative Humidity (RH).</w:t>
      </w:r>
    </w:p>
    <w:p w14:paraId="00E4299F" w14:textId="77777777" w:rsidR="009F4E46" w:rsidRDefault="000039FE" w:rsidP="000039FE">
      <w:pPr>
        <w:pStyle w:val="BodyText"/>
      </w:pPr>
      <w:r w:rsidRPr="000039FE">
        <w:rPr>
          <w:noProof/>
          <w:lang w:val="en-IE" w:eastAsia="en-IE"/>
        </w:rPr>
        <w:drawing>
          <wp:anchor distT="0" distB="0" distL="114300" distR="114300" simplePos="0" relativeHeight="251662336" behindDoc="0" locked="0" layoutInCell="1" allowOverlap="1" wp14:anchorId="617B2B76" wp14:editId="1F90395E">
            <wp:simplePos x="0" y="0"/>
            <wp:positionH relativeFrom="column">
              <wp:posOffset>3810</wp:posOffset>
            </wp:positionH>
            <wp:positionV relativeFrom="paragraph">
              <wp:posOffset>116840</wp:posOffset>
            </wp:positionV>
            <wp:extent cx="2785745" cy="3234055"/>
            <wp:effectExtent l="0" t="0" r="0" b="4445"/>
            <wp:wrapSquare wrapText="bothSides"/>
            <wp:docPr id="4" name="Image 4" descr="Vapour di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apour dia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85745" cy="3234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39FE">
        <w:t xml:space="preserve">Figure 1: Part of a Psychrometric Chart showing relationship between air temperature, vapour pressure and relative humidity. </w:t>
      </w:r>
    </w:p>
    <w:p w14:paraId="5248882A" w14:textId="6608F677" w:rsidR="000039FE" w:rsidRPr="009F6D41" w:rsidRDefault="000039FE" w:rsidP="000039FE">
      <w:pPr>
        <w:pStyle w:val="BodyText"/>
      </w:pPr>
      <w:r w:rsidRPr="009F6D41">
        <w:t xml:space="preserve">The curved lines in Figure 1 show percentage relative humidity (RH) resulting from the combination of temperature and vapour pressure. Percentage relative humidity is a good indicator of the risk of condensation, mould growth and the degradation of absorbent materials. As a general rule, where air remains around or above a 70% RH value for lengthy periods there is a high risk of condensation development and mould growth on some part of the internal fabric. </w:t>
      </w:r>
    </w:p>
    <w:p w14:paraId="439C853B" w14:textId="424B8195" w:rsidR="000039FE" w:rsidRPr="009F6D41" w:rsidRDefault="000039FE" w:rsidP="000039FE">
      <w:pPr>
        <w:pStyle w:val="BodyText"/>
      </w:pPr>
      <w:r w:rsidRPr="009F6D41">
        <w:t>The arrows shown in Figure 1 indicate that the risk of condensation development can be reduced by increasing the temperature, decreasing the vapour pressure or by a combination of these two factors</w:t>
      </w:r>
      <w:r w:rsidR="008F1BC0" w:rsidRPr="009F6D41">
        <w:t>.</w:t>
      </w:r>
      <w:ins w:id="206" w:author="TOURBOT Joel" w:date="2017-10-10T09:58:00Z">
        <w:r w:rsidR="00662105">
          <w:t xml:space="preserve"> </w:t>
        </w:r>
      </w:ins>
      <w:r w:rsidRPr="009F6D41">
        <w:t xml:space="preserve">Excess atmospheric moisture and the associated absence or reduction in ventilation within structures, are the main factors that lead to a decline in the internal condition of structures and their fabric and furnishings. </w:t>
      </w:r>
    </w:p>
    <w:p w14:paraId="3C19B753" w14:textId="77777777" w:rsidR="00CC5FB8" w:rsidRDefault="009C7BC6" w:rsidP="00B63DCB">
      <w:pPr>
        <w:pStyle w:val="Heading3"/>
        <w:numPr>
          <w:ilvl w:val="0"/>
          <w:numId w:val="0"/>
        </w:numPr>
        <w:ind w:left="992" w:hanging="992"/>
      </w:pPr>
      <w:bookmarkStart w:id="207" w:name="_Hlk478568066"/>
      <w:r>
        <w:rPr>
          <w:noProof/>
          <w:lang w:val="en-IE" w:eastAsia="en-IE"/>
        </w:rPr>
        <w:lastRenderedPageBreak/>
        <w:drawing>
          <wp:inline distT="0" distB="0" distL="0" distR="0" wp14:anchorId="6B6B1DCE" wp14:editId="0A9A79EB">
            <wp:extent cx="2371725" cy="2578735"/>
            <wp:effectExtent l="0" t="0" r="952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71725" cy="2578735"/>
                    </a:xfrm>
                    <a:prstGeom prst="rect">
                      <a:avLst/>
                    </a:prstGeom>
                    <a:noFill/>
                  </pic:spPr>
                </pic:pic>
              </a:graphicData>
            </a:graphic>
          </wp:inline>
        </w:drawing>
      </w:r>
    </w:p>
    <w:p w14:paraId="7D5A40B5" w14:textId="4C315C85" w:rsidR="00253452" w:rsidRDefault="00253452" w:rsidP="00B63DCB">
      <w:pPr>
        <w:pStyle w:val="Heading3"/>
        <w:numPr>
          <w:ilvl w:val="0"/>
          <w:numId w:val="0"/>
        </w:numPr>
        <w:ind w:left="992" w:hanging="992"/>
      </w:pPr>
    </w:p>
    <w:p w14:paraId="6D5594FA" w14:textId="1FEB5B30" w:rsidR="00CC5FB8" w:rsidRDefault="00CC5FB8" w:rsidP="00CC5FB8">
      <w:pPr>
        <w:pStyle w:val="Heading3"/>
        <w:numPr>
          <w:ilvl w:val="0"/>
          <w:numId w:val="0"/>
        </w:numPr>
        <w:ind w:left="992" w:hanging="992"/>
      </w:pPr>
      <w:bookmarkStart w:id="208" w:name="_Toc478640576"/>
      <w:r>
        <w:rPr>
          <w:noProof/>
          <w:lang w:val="en-IE" w:eastAsia="en-IE"/>
        </w:rPr>
        <w:drawing>
          <wp:inline distT="0" distB="0" distL="0" distR="0" wp14:anchorId="2315F45D" wp14:editId="5D402E13">
            <wp:extent cx="6480175" cy="4844363"/>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80175" cy="4844363"/>
                    </a:xfrm>
                    <a:prstGeom prst="rect">
                      <a:avLst/>
                    </a:prstGeom>
                    <a:noFill/>
                  </pic:spPr>
                </pic:pic>
              </a:graphicData>
            </a:graphic>
          </wp:inline>
        </w:drawing>
      </w:r>
    </w:p>
    <w:p w14:paraId="758009F5" w14:textId="73287021" w:rsidR="00CC5FB8" w:rsidRDefault="00CC5FB8" w:rsidP="00CC5FB8">
      <w:pPr>
        <w:pStyle w:val="Heading3"/>
        <w:numPr>
          <w:ilvl w:val="0"/>
          <w:numId w:val="0"/>
        </w:numPr>
      </w:pPr>
    </w:p>
    <w:p w14:paraId="71629F31" w14:textId="77777777" w:rsidR="00CC5FB8" w:rsidRPr="00CC5FB8" w:rsidRDefault="00CC5FB8" w:rsidP="00CC5FB8">
      <w:pPr>
        <w:pStyle w:val="BodyText"/>
      </w:pPr>
    </w:p>
    <w:p w14:paraId="2F3F7AE4" w14:textId="5D2F2A8B" w:rsidR="00332F6B" w:rsidRDefault="00332F6B" w:rsidP="00C42209">
      <w:pPr>
        <w:pStyle w:val="Heading3"/>
        <w:numPr>
          <w:ilvl w:val="2"/>
          <w:numId w:val="44"/>
        </w:numPr>
      </w:pPr>
      <w:r w:rsidRPr="00E459A5">
        <w:lastRenderedPageBreak/>
        <w:t>Causes of Condensation</w:t>
      </w:r>
      <w:bookmarkEnd w:id="208"/>
    </w:p>
    <w:p w14:paraId="0F1D20C6" w14:textId="77777777" w:rsidR="00C77154" w:rsidRPr="00C77154" w:rsidRDefault="00C77154" w:rsidP="00C77154">
      <w:pPr>
        <w:pStyle w:val="BodyText"/>
      </w:pPr>
      <w:r w:rsidRPr="00C77154">
        <w:t>There are two types of condensation:</w:t>
      </w:r>
    </w:p>
    <w:p w14:paraId="6F23BCB8" w14:textId="77777777" w:rsidR="00850F86" w:rsidRDefault="00C77154" w:rsidP="00C77154">
      <w:pPr>
        <w:pStyle w:val="BodyText"/>
      </w:pPr>
      <w:r w:rsidRPr="00C77154">
        <w:t>Surface or visible condensation – this type of condensation develops on visible surfaces within the building</w:t>
      </w:r>
    </w:p>
    <w:p w14:paraId="6B7F06D2" w14:textId="6E62A169" w:rsidR="00C77154" w:rsidRPr="00C77154" w:rsidRDefault="00850F86" w:rsidP="00C77154">
      <w:pPr>
        <w:pStyle w:val="BodyText"/>
      </w:pPr>
      <w:r w:rsidRPr="00850F86">
        <w:t>Surface condensation will occur on surfaces that are at or below the dewpoint temperature of the air immediately adjacent to them. As shown in Figure 1 the two parameters that control this effect are the temperature of the surface and the vapour pressure of the air.</w:t>
      </w:r>
    </w:p>
    <w:p w14:paraId="03359DA7" w14:textId="5F035E30" w:rsidR="00C77154" w:rsidRDefault="00C77154" w:rsidP="00C77154">
      <w:pPr>
        <w:pStyle w:val="BodyText"/>
      </w:pPr>
      <w:r w:rsidRPr="00C77154">
        <w:t xml:space="preserve">Interstitial condensation – this type of condensation develops within or between the layers of the building envelope and can be potentially hazardous because serious damage to building materials such as timber can often go undetected </w:t>
      </w:r>
    </w:p>
    <w:p w14:paraId="696D537D" w14:textId="77777777" w:rsidR="00850F86" w:rsidRPr="00850F86" w:rsidRDefault="00850F86" w:rsidP="00850F86">
      <w:pPr>
        <w:pStyle w:val="BodyText"/>
        <w:rPr>
          <w:lang w:bidi="en-US"/>
        </w:rPr>
      </w:pPr>
      <w:r w:rsidRPr="00850F86">
        <w:rPr>
          <w:lang w:bidi="en-US"/>
        </w:rPr>
        <w:t>The interior of buildings during the winter will usually be warmer and the air will hold more moisture in vapour form than the outside. Because most building materials are permeable to some extent they do not obstruct the movement of moist air through the fabric of the structure. This warm moist air will eventually cool when it comes into contact with concealed surfaces that are below its dewpoint within the fabric of the building resulting in condensation. This form of condensation is called interstitial condensation</w:t>
      </w:r>
      <w:r w:rsidRPr="00850F86">
        <w:rPr>
          <w:b/>
          <w:lang w:bidi="en-US"/>
        </w:rPr>
        <w:t xml:space="preserve"> </w:t>
      </w:r>
      <w:r w:rsidRPr="00850F86">
        <w:rPr>
          <w:lang w:bidi="en-US"/>
        </w:rPr>
        <w:t>and can result in the potentially serious hidden deterioration of materials and is often associated with spalling/loss of decorative surfaces. The movement of moist air through the fabric of a building can occur by leakage and/or diffusion:</w:t>
      </w:r>
    </w:p>
    <w:p w14:paraId="3AEDD0C8" w14:textId="77777777" w:rsidR="00C77154" w:rsidRPr="00C77154" w:rsidRDefault="00C77154" w:rsidP="00C77154">
      <w:pPr>
        <w:pStyle w:val="BodyText"/>
      </w:pPr>
      <w:r w:rsidRPr="00C77154">
        <w:t>Most materials will absorb water vapour from the environment and this can take the form of atmospheric humidity, construction water and moisture derived from the presence and action of human occupants (cooking, cleaning, breathing etc.).</w:t>
      </w:r>
    </w:p>
    <w:p w14:paraId="7321173F" w14:textId="518DE399" w:rsidR="00253452" w:rsidRDefault="00253452" w:rsidP="00C42209">
      <w:pPr>
        <w:pStyle w:val="Heading3"/>
        <w:numPr>
          <w:ilvl w:val="2"/>
          <w:numId w:val="44"/>
        </w:numPr>
      </w:pPr>
      <w:bookmarkStart w:id="209" w:name="_Toc478640577"/>
      <w:bookmarkEnd w:id="207"/>
      <w:r w:rsidRPr="00253452">
        <w:t>Effects of high relative humidity and Condensation</w:t>
      </w:r>
      <w:bookmarkEnd w:id="209"/>
    </w:p>
    <w:p w14:paraId="6474A35E" w14:textId="77777777" w:rsidR="00D22A32" w:rsidRDefault="00D22A32" w:rsidP="00D22A32">
      <w:pPr>
        <w:pStyle w:val="BodyText"/>
      </w:pPr>
      <w:r>
        <w:t>In coastal locations high background humidity levels are to be expected and good moisture management strategies are central to the long-term maintenance of building condition. However, in such environments atmospheric humidity is difficult to control and there are many features that are indicative of inadequate management:</w:t>
      </w:r>
    </w:p>
    <w:p w14:paraId="69AC3E5D" w14:textId="23890717" w:rsidR="00D22A32" w:rsidRDefault="00D22A32" w:rsidP="00D22A32">
      <w:pPr>
        <w:pStyle w:val="BodyText"/>
      </w:pPr>
      <w:r>
        <w:t>•</w:t>
      </w:r>
      <w:r>
        <w:tab/>
        <w:t xml:space="preserve">Condensate </w:t>
      </w:r>
    </w:p>
    <w:p w14:paraId="0FE1613C" w14:textId="1D505C77" w:rsidR="00D22A32" w:rsidRDefault="00D22A32" w:rsidP="00D22A32">
      <w:pPr>
        <w:pStyle w:val="BodyText"/>
      </w:pPr>
      <w:r>
        <w:t>•</w:t>
      </w:r>
      <w:r>
        <w:tab/>
        <w:t xml:space="preserve">Mould growth </w:t>
      </w:r>
    </w:p>
    <w:p w14:paraId="545C0068" w14:textId="1388C5A8" w:rsidR="00D22A32" w:rsidRDefault="00D22A32" w:rsidP="00D22A32">
      <w:pPr>
        <w:pStyle w:val="BodyText"/>
      </w:pPr>
      <w:r>
        <w:t>•</w:t>
      </w:r>
      <w:r>
        <w:tab/>
        <w:t xml:space="preserve">Generalised dampness </w:t>
      </w:r>
    </w:p>
    <w:p w14:paraId="688865CD" w14:textId="47DAA681" w:rsidR="00D22A32" w:rsidRDefault="00D22A32" w:rsidP="00D22A32">
      <w:pPr>
        <w:pStyle w:val="BodyText"/>
      </w:pPr>
      <w:r>
        <w:t>•</w:t>
      </w:r>
      <w:r>
        <w:tab/>
        <w:t xml:space="preserve">Salt </w:t>
      </w:r>
    </w:p>
    <w:p w14:paraId="53B66960" w14:textId="280AF529" w:rsidR="00D22A32" w:rsidRDefault="00D22A32" w:rsidP="00D22A32">
      <w:pPr>
        <w:pStyle w:val="BodyText"/>
      </w:pPr>
      <w:r>
        <w:t>•</w:t>
      </w:r>
      <w:r>
        <w:tab/>
        <w:t xml:space="preserve">Salt accumulation </w:t>
      </w:r>
    </w:p>
    <w:p w14:paraId="4B613C53" w14:textId="3837780F" w:rsidR="00D22A32" w:rsidRPr="00D22A32" w:rsidRDefault="00D22A32" w:rsidP="00D22A32">
      <w:pPr>
        <w:pStyle w:val="BodyText"/>
      </w:pPr>
      <w:r>
        <w:t>The persistence of excess moisture within a building will quickly make its presence known through many of the above features. Prompt intervention can prevent a relatively minor problem developing into a major issue with widespread adverse impl</w:t>
      </w:r>
      <w:r w:rsidR="00850F86">
        <w:t>ications throughout a structure</w:t>
      </w:r>
      <w:r>
        <w:t>.</w:t>
      </w:r>
    </w:p>
    <w:p w14:paraId="4BFBB783" w14:textId="0A9E8948" w:rsidR="00253452" w:rsidRDefault="00253452" w:rsidP="00C42209">
      <w:pPr>
        <w:pStyle w:val="Heading3"/>
        <w:numPr>
          <w:ilvl w:val="2"/>
          <w:numId w:val="44"/>
        </w:numPr>
      </w:pPr>
      <w:bookmarkStart w:id="210" w:name="_Toc478640578"/>
      <w:r w:rsidRPr="00E459A5">
        <w:t>Factors influencing building condition</w:t>
      </w:r>
      <w:bookmarkEnd w:id="210"/>
    </w:p>
    <w:p w14:paraId="7F0555A9" w14:textId="4009A6E4" w:rsidR="00850F86" w:rsidRDefault="00850F86" w:rsidP="00850F86">
      <w:pPr>
        <w:pStyle w:val="BodyText"/>
      </w:pPr>
      <w:r w:rsidRPr="00850F86">
        <w:t>Successful condition management of structures exposed to marine environments is extremely challenging and reliant on an understanding of the complex interactions between factors such as:</w:t>
      </w:r>
    </w:p>
    <w:p w14:paraId="4D545909" w14:textId="4ECAC415" w:rsidR="00850F86" w:rsidRPr="009B6AC4" w:rsidRDefault="009B6AC4" w:rsidP="009B6AC4">
      <w:pPr>
        <w:pStyle w:val="Bullet1"/>
      </w:pPr>
      <w:r w:rsidRPr="009B6AC4">
        <w:t>The design of the building(s)</w:t>
      </w:r>
    </w:p>
    <w:p w14:paraId="53D13364" w14:textId="172F8EC3" w:rsidR="009B6AC4" w:rsidRPr="009B6AC4" w:rsidRDefault="009B6AC4" w:rsidP="009B6AC4">
      <w:pPr>
        <w:pStyle w:val="Bullet1"/>
      </w:pPr>
      <w:r w:rsidRPr="009B6AC4">
        <w:t>The history of the building(s)</w:t>
      </w:r>
    </w:p>
    <w:p w14:paraId="168495BA" w14:textId="65E25EE6" w:rsidR="009B6AC4" w:rsidRPr="009B6AC4" w:rsidRDefault="009B6AC4" w:rsidP="009B6AC4">
      <w:pPr>
        <w:pStyle w:val="Bullet1"/>
      </w:pPr>
      <w:r w:rsidRPr="009B6AC4">
        <w:t>Materials used in construction</w:t>
      </w:r>
    </w:p>
    <w:p w14:paraId="03583015" w14:textId="77777777" w:rsidR="009B6AC4" w:rsidRDefault="009B6AC4" w:rsidP="009B6AC4">
      <w:pPr>
        <w:pStyle w:val="Bullet1"/>
      </w:pPr>
      <w:r w:rsidRPr="009B6AC4">
        <w:t>Exposure characteristics of the building’s</w:t>
      </w:r>
      <w:r>
        <w:t xml:space="preserve"> </w:t>
      </w:r>
      <w:r w:rsidRPr="009B6AC4">
        <w:t xml:space="preserve">location </w:t>
      </w:r>
    </w:p>
    <w:p w14:paraId="385F827C" w14:textId="437BE6F5" w:rsidR="009B6AC4" w:rsidRPr="009B6AC4" w:rsidRDefault="009B6AC4" w:rsidP="009B6AC4">
      <w:pPr>
        <w:pStyle w:val="Bullet1"/>
      </w:pPr>
      <w:r w:rsidRPr="009B6AC4">
        <w:t>Available energy for conditioning</w:t>
      </w:r>
    </w:p>
    <w:p w14:paraId="560CD66D" w14:textId="560F082F" w:rsidR="00253452" w:rsidRDefault="00253452" w:rsidP="00C42209">
      <w:pPr>
        <w:pStyle w:val="Heading3"/>
        <w:numPr>
          <w:ilvl w:val="2"/>
          <w:numId w:val="44"/>
        </w:numPr>
      </w:pPr>
      <w:bookmarkStart w:id="211" w:name="_Toc478640579"/>
      <w:r w:rsidRPr="00E459A5">
        <w:lastRenderedPageBreak/>
        <w:t>Methods of building conditioning</w:t>
      </w:r>
      <w:bookmarkEnd w:id="211"/>
    </w:p>
    <w:p w14:paraId="19B9C3ED" w14:textId="103EACCE" w:rsidR="009B6AC4" w:rsidRDefault="009B6AC4" w:rsidP="009B6AC4">
      <w:pPr>
        <w:pStyle w:val="BodyText"/>
      </w:pPr>
      <w:r w:rsidRPr="009B6AC4">
        <w:t>In terms of building conditioning, it is important to recognise that there is no single prescribed approach.  Each station will require individual assessment and the development of a strategy appropriate for that particular station’s needs reflecting factors such as the station layout, energy availability, the current condition of the station, its operational category and any associated operational restrictions. Increasingly, greater reliance is being placed on the use of energy from renewable energy sources to cover building conditioning requirements, especially on off-shore stations where mains electricity is not available.</w:t>
      </w:r>
    </w:p>
    <w:p w14:paraId="4AD4C2A8" w14:textId="77777777" w:rsidR="009B6AC4" w:rsidRPr="009B6AC4" w:rsidRDefault="009B6AC4" w:rsidP="009B6AC4">
      <w:pPr>
        <w:pStyle w:val="BodyText"/>
      </w:pPr>
      <w:r w:rsidRPr="009B6AC4">
        <w:t>When compiling a building conditioning strategy several factors have to be considered:</w:t>
      </w:r>
    </w:p>
    <w:p w14:paraId="5F3C7B2D" w14:textId="041D2F5A" w:rsidR="009B6AC4" w:rsidRPr="009B6AC4" w:rsidRDefault="009B6AC4" w:rsidP="009B6AC4">
      <w:pPr>
        <w:pStyle w:val="BodyText"/>
        <w:numPr>
          <w:ilvl w:val="0"/>
          <w:numId w:val="1"/>
        </w:numPr>
      </w:pPr>
      <w:r w:rsidRPr="009B6AC4">
        <w:t>Station Asset Plan &amp; identification of operational category;</w:t>
      </w:r>
    </w:p>
    <w:p w14:paraId="2E4E4684" w14:textId="77777777" w:rsidR="009B6AC4" w:rsidRPr="009B6AC4" w:rsidRDefault="009B6AC4" w:rsidP="009B6AC4">
      <w:pPr>
        <w:pStyle w:val="BodyText"/>
        <w:numPr>
          <w:ilvl w:val="0"/>
          <w:numId w:val="1"/>
        </w:numPr>
      </w:pPr>
      <w:r w:rsidRPr="009B6AC4">
        <w:t>provision of ventilation;</w:t>
      </w:r>
    </w:p>
    <w:p w14:paraId="0BF3EF47" w14:textId="77777777" w:rsidR="009B6AC4" w:rsidRPr="009B6AC4" w:rsidRDefault="009B6AC4" w:rsidP="009B6AC4">
      <w:pPr>
        <w:pStyle w:val="BodyText"/>
        <w:numPr>
          <w:ilvl w:val="0"/>
          <w:numId w:val="1"/>
        </w:numPr>
      </w:pPr>
      <w:r w:rsidRPr="009B6AC4">
        <w:t>provision of heating;</w:t>
      </w:r>
    </w:p>
    <w:p w14:paraId="282F288C" w14:textId="77777777" w:rsidR="009B6AC4" w:rsidRPr="009B6AC4" w:rsidRDefault="009B6AC4" w:rsidP="009B6AC4">
      <w:pPr>
        <w:pStyle w:val="BodyText"/>
        <w:numPr>
          <w:ilvl w:val="0"/>
          <w:numId w:val="1"/>
        </w:numPr>
      </w:pPr>
      <w:r w:rsidRPr="009B6AC4">
        <w:t>dehumidification;</w:t>
      </w:r>
    </w:p>
    <w:p w14:paraId="34334DB7" w14:textId="77777777" w:rsidR="009B6AC4" w:rsidRPr="009B6AC4" w:rsidRDefault="009B6AC4" w:rsidP="009B6AC4">
      <w:pPr>
        <w:pStyle w:val="BodyText"/>
        <w:numPr>
          <w:ilvl w:val="0"/>
          <w:numId w:val="1"/>
        </w:numPr>
      </w:pPr>
      <w:r w:rsidRPr="009B6AC4">
        <w:t>use of specialist building systems and finishes.</w:t>
      </w:r>
    </w:p>
    <w:p w14:paraId="162E0E1A" w14:textId="77777777" w:rsidR="005361EF" w:rsidRDefault="005361EF" w:rsidP="003330D1">
      <w:pPr>
        <w:pStyle w:val="BodyText"/>
      </w:pPr>
    </w:p>
    <w:p w14:paraId="22ECCA76" w14:textId="5782A4E3" w:rsidR="0090509B" w:rsidRPr="00E459A5" w:rsidRDefault="00945C37" w:rsidP="0090509B">
      <w:pPr>
        <w:pStyle w:val="Heading1"/>
      </w:pPr>
      <w:bookmarkStart w:id="212" w:name="_Toc478640580"/>
      <w:r>
        <w:t>OTHER PHYSICAL AND ENVIRONMENTAL EFFECTS</w:t>
      </w:r>
      <w:bookmarkEnd w:id="212"/>
    </w:p>
    <w:p w14:paraId="711FC41E" w14:textId="77777777" w:rsidR="0090509B" w:rsidRPr="00E459A5" w:rsidRDefault="0090509B" w:rsidP="0090509B">
      <w:pPr>
        <w:pStyle w:val="Heading1separatationline"/>
      </w:pPr>
    </w:p>
    <w:p w14:paraId="0DDDB4EA" w14:textId="77777777" w:rsidR="009F6D41" w:rsidRPr="008F1BC0" w:rsidRDefault="009F6D41" w:rsidP="009F6D41">
      <w:pPr>
        <w:pStyle w:val="BodyText"/>
      </w:pPr>
      <w:r w:rsidRPr="008F1BC0">
        <w:t>These include sun, rain, snow, frost, salt, sand, humidity, flood, wind, organic influences as mould, insects, woodworm, mice etc.  Furthermore, soil instability, earthquake, iceberg and snow- or mud slides, air pollution, bird excrements, oil or chemical pollution and vandalism.</w:t>
      </w:r>
    </w:p>
    <w:p w14:paraId="0D721BD3" w14:textId="40814599" w:rsidR="009F6D41" w:rsidRPr="008F1BC0" w:rsidRDefault="009F6D41" w:rsidP="009F6D41">
      <w:pPr>
        <w:pStyle w:val="BodyText"/>
      </w:pPr>
      <w:r w:rsidRPr="008F1BC0">
        <w:t>Some of these influences such as soil instability, earthquake, icebergs, snow and mud slides should be considered principally in the design phase of the lighthouse so as not to create maintenance problems at some later date.</w:t>
      </w:r>
      <w:r>
        <w:t xml:space="preserve"> </w:t>
      </w:r>
    </w:p>
    <w:p w14:paraId="7FC65BB5" w14:textId="07542467" w:rsidR="009F6D41" w:rsidRDefault="009F6D41" w:rsidP="009F6D41">
      <w:pPr>
        <w:pStyle w:val="BodyText"/>
      </w:pPr>
      <w:r>
        <w:t>Below, a review of the principal effects</w:t>
      </w:r>
    </w:p>
    <w:p w14:paraId="3488ED30" w14:textId="4E17BD4F" w:rsidR="0098290F" w:rsidRPr="00E459A5" w:rsidRDefault="0098290F" w:rsidP="002C3E35">
      <w:pPr>
        <w:pStyle w:val="BodyText"/>
        <w:numPr>
          <w:ilvl w:val="0"/>
          <w:numId w:val="1"/>
        </w:numPr>
      </w:pPr>
      <w:r w:rsidRPr="00E459A5">
        <w:t>Organic Effects</w:t>
      </w:r>
    </w:p>
    <w:p w14:paraId="10ED5277" w14:textId="77777777" w:rsidR="0098290F" w:rsidRPr="00E459A5" w:rsidRDefault="0098290F" w:rsidP="002C3E35">
      <w:pPr>
        <w:pStyle w:val="BodyText"/>
        <w:numPr>
          <w:ilvl w:val="0"/>
          <w:numId w:val="1"/>
        </w:numPr>
      </w:pPr>
      <w:r w:rsidRPr="00E459A5">
        <w:t>Timber Work</w:t>
      </w:r>
    </w:p>
    <w:p w14:paraId="34C5B544" w14:textId="77777777" w:rsidR="0098290F" w:rsidRPr="00E459A5" w:rsidRDefault="0098290F" w:rsidP="002C3E35">
      <w:pPr>
        <w:pStyle w:val="BodyText"/>
        <w:numPr>
          <w:ilvl w:val="0"/>
          <w:numId w:val="1"/>
        </w:numPr>
      </w:pPr>
      <w:r w:rsidRPr="00E459A5">
        <w:t>Snow or Mud Slides</w:t>
      </w:r>
    </w:p>
    <w:p w14:paraId="4C883FCF" w14:textId="77777777" w:rsidR="0098290F" w:rsidRPr="00E459A5" w:rsidRDefault="0098290F" w:rsidP="002C3E35">
      <w:pPr>
        <w:pStyle w:val="BodyText"/>
        <w:numPr>
          <w:ilvl w:val="0"/>
          <w:numId w:val="1"/>
        </w:numPr>
      </w:pPr>
      <w:r w:rsidRPr="00E459A5">
        <w:t>Bird Excrement</w:t>
      </w:r>
    </w:p>
    <w:p w14:paraId="2C41438C" w14:textId="77777777" w:rsidR="0098290F" w:rsidRPr="00E459A5" w:rsidRDefault="0098290F" w:rsidP="002C3E35">
      <w:pPr>
        <w:pStyle w:val="BodyText"/>
        <w:numPr>
          <w:ilvl w:val="0"/>
          <w:numId w:val="1"/>
        </w:numPr>
      </w:pPr>
      <w:r w:rsidRPr="00E459A5">
        <w:t>Lightning</w:t>
      </w:r>
    </w:p>
    <w:p w14:paraId="143B3901" w14:textId="1E45025A" w:rsidR="0098290F" w:rsidRDefault="0098290F" w:rsidP="002C3E35">
      <w:pPr>
        <w:pStyle w:val="BodyText"/>
        <w:numPr>
          <w:ilvl w:val="0"/>
          <w:numId w:val="1"/>
        </w:numPr>
      </w:pPr>
      <w:r w:rsidRPr="00E459A5">
        <w:t>Air Pollution</w:t>
      </w:r>
    </w:p>
    <w:p w14:paraId="5877F4F6" w14:textId="2AD7C807" w:rsidR="009F6D41" w:rsidRPr="00E459A5" w:rsidRDefault="009F6D41" w:rsidP="002C3E35">
      <w:pPr>
        <w:pStyle w:val="BodyText"/>
        <w:numPr>
          <w:ilvl w:val="0"/>
          <w:numId w:val="1"/>
        </w:numPr>
      </w:pPr>
      <w:r>
        <w:t>Vandalism</w:t>
      </w:r>
    </w:p>
    <w:p w14:paraId="2D4986E3" w14:textId="77777777" w:rsidR="005361EF" w:rsidRDefault="005361EF" w:rsidP="003330D1">
      <w:pPr>
        <w:pStyle w:val="BodyText"/>
      </w:pPr>
    </w:p>
    <w:p w14:paraId="68A9EC38" w14:textId="3514BDA2" w:rsidR="007447A7" w:rsidRDefault="007447A7" w:rsidP="003330D1">
      <w:pPr>
        <w:pStyle w:val="BodyText"/>
      </w:pPr>
    </w:p>
    <w:p w14:paraId="77BBAD11" w14:textId="5951D806" w:rsidR="009F6D41" w:rsidRDefault="009F6D41" w:rsidP="003330D1">
      <w:pPr>
        <w:pStyle w:val="BodyText"/>
      </w:pPr>
    </w:p>
    <w:p w14:paraId="33D949C7" w14:textId="124EFAA2" w:rsidR="009F6D41" w:rsidRDefault="009F6D41" w:rsidP="003330D1">
      <w:pPr>
        <w:pStyle w:val="BodyText"/>
      </w:pPr>
    </w:p>
    <w:p w14:paraId="7AF1D6D0" w14:textId="22F313CD" w:rsidR="009F6D41" w:rsidRDefault="00E62E45" w:rsidP="003330D1">
      <w:pPr>
        <w:pStyle w:val="BodyText"/>
      </w:pPr>
      <w:r w:rsidRPr="00E62E45">
        <w:rPr>
          <w:highlight w:val="red"/>
        </w:rPr>
        <w:t>End of the review for ENG 6</w:t>
      </w:r>
    </w:p>
    <w:p w14:paraId="3CB8B195" w14:textId="77777777" w:rsidR="009F6D41" w:rsidRPr="00E459A5" w:rsidRDefault="009F6D41" w:rsidP="003330D1">
      <w:pPr>
        <w:pStyle w:val="BodyText"/>
      </w:pPr>
    </w:p>
    <w:p w14:paraId="6A8CBBC8" w14:textId="1F72DB09" w:rsidR="003330D1" w:rsidRPr="00E459A5" w:rsidRDefault="003330D1" w:rsidP="00866238">
      <w:pPr>
        <w:pStyle w:val="Heading1"/>
      </w:pPr>
      <w:bookmarkStart w:id="213" w:name="_Toc478640581"/>
      <w:r w:rsidRPr="00E459A5">
        <w:lastRenderedPageBreak/>
        <w:t>CONTROL MECHANISMS - ENVIRONMENTAL CONTROLS – BUILDING CONDITIONING</w:t>
      </w:r>
      <w:r w:rsidR="00945C37">
        <w:t xml:space="preserve"> (</w:t>
      </w:r>
      <w:r w:rsidR="00654CD5">
        <w:rPr>
          <w:highlight w:val="yellow"/>
        </w:rPr>
        <w:t>EXISTING GUIDELINE</w:t>
      </w:r>
      <w:r w:rsidR="00945C37" w:rsidRPr="00945C37">
        <w:rPr>
          <w:highlight w:val="yellow"/>
        </w:rPr>
        <w:t xml:space="preserve"> 1076</w:t>
      </w:r>
      <w:r w:rsidR="00945C37">
        <w:t>)</w:t>
      </w:r>
      <w:bookmarkEnd w:id="213"/>
    </w:p>
    <w:p w14:paraId="7764F89A" w14:textId="77777777" w:rsidR="00866238" w:rsidRPr="00E459A5" w:rsidRDefault="00866238" w:rsidP="00866238">
      <w:pPr>
        <w:pStyle w:val="Heading1separatationline"/>
      </w:pPr>
    </w:p>
    <w:p w14:paraId="698D299D" w14:textId="7DB53635" w:rsidR="003330D1" w:rsidRDefault="003330D1" w:rsidP="003330D1">
      <w:pPr>
        <w:pStyle w:val="BodyText"/>
        <w:rPr>
          <w:color w:val="723C73" w:themeColor="accent6" w:themeShade="BF"/>
        </w:rPr>
      </w:pPr>
      <w:r w:rsidRPr="00E459A5">
        <w:rPr>
          <w:color w:val="723C73" w:themeColor="accent6" w:themeShade="BF"/>
        </w:rPr>
        <w:t xml:space="preserve">Environmental conditions at coastal sites reflect the influence of a large body of salt-rich seawater with generally high ambient atmospheric humidity conditions combined with atmospheric moisture that contains a variety of salts. In order to formulate a successful management strategy it is important to have a sound understanding of the factors that regulate these parameters and the nature of their interaction with buildings and the materials that comprise them. </w:t>
      </w:r>
      <w:r w:rsidR="00866238" w:rsidRPr="00E459A5">
        <w:rPr>
          <w:color w:val="723C73" w:themeColor="accent6" w:themeShade="BF"/>
        </w:rPr>
        <w:t xml:space="preserve"> </w:t>
      </w:r>
      <w:r w:rsidRPr="00E459A5">
        <w:rPr>
          <w:color w:val="723C73" w:themeColor="accent6" w:themeShade="BF"/>
        </w:rPr>
        <w:t>It is also important to accept that it is not possible to stop all water ingress into buildings with a resultant emphasis on minimising and managing the natural water/moisture</w:t>
      </w:r>
      <w:r w:rsidR="00866238" w:rsidRPr="00E459A5">
        <w:rPr>
          <w:color w:val="723C73" w:themeColor="accent6" w:themeShade="BF"/>
        </w:rPr>
        <w:t xml:space="preserve"> load of the structure.  </w:t>
      </w:r>
      <w:r w:rsidR="00866238" w:rsidRPr="00E459A5">
        <w:rPr>
          <w:color w:val="723C73" w:themeColor="accent6" w:themeShade="BF"/>
          <w:highlight w:val="yellow"/>
        </w:rPr>
        <w:t xml:space="preserve">Note: </w:t>
      </w:r>
      <w:r w:rsidRPr="00E459A5">
        <w:rPr>
          <w:color w:val="723C73" w:themeColor="accent6" w:themeShade="BF"/>
          <w:highlight w:val="yellow"/>
        </w:rPr>
        <w:t>Reference IGC5 Task Group Report in Guideline 1076</w:t>
      </w:r>
      <w:r w:rsidR="00866238" w:rsidRPr="00E459A5">
        <w:rPr>
          <w:color w:val="723C73" w:themeColor="accent6" w:themeShade="BF"/>
        </w:rPr>
        <w:t>.</w:t>
      </w:r>
    </w:p>
    <w:p w14:paraId="2709F73A" w14:textId="77777777" w:rsidR="00337DDB" w:rsidRPr="00E459A5" w:rsidRDefault="00337DDB" w:rsidP="00337DDB">
      <w:pPr>
        <w:pStyle w:val="Heading2"/>
        <w:rPr>
          <w:ins w:id="214" w:author="TOURBOT Joel" w:date="2017-10-11T12:30:00Z"/>
        </w:rPr>
      </w:pPr>
      <w:ins w:id="215" w:author="TOURBOT Joel" w:date="2017-10-11T12:30:00Z">
        <w:r w:rsidRPr="00E459A5">
          <w:t>Location surveys: erosion, cliff stability, tide</w:t>
        </w:r>
      </w:ins>
    </w:p>
    <w:p w14:paraId="445E3F33" w14:textId="77777777" w:rsidR="00337DDB" w:rsidRPr="00E459A5" w:rsidRDefault="00337DDB" w:rsidP="00337DDB">
      <w:pPr>
        <w:pStyle w:val="Heading2separationline"/>
        <w:rPr>
          <w:ins w:id="216" w:author="TOURBOT Joel" w:date="2017-10-11T12:30:00Z"/>
        </w:rPr>
      </w:pPr>
    </w:p>
    <w:p w14:paraId="423CF844" w14:textId="77777777" w:rsidR="00337DDB" w:rsidRPr="00521E75" w:rsidRDefault="00337DDB" w:rsidP="00337DDB">
      <w:pPr>
        <w:spacing w:before="100" w:beforeAutospacing="1" w:after="100" w:afterAutospacing="1" w:line="240" w:lineRule="auto"/>
        <w:rPr>
          <w:ins w:id="217" w:author="TOURBOT Joel" w:date="2017-10-11T12:30:00Z"/>
          <w:rFonts w:ascii="Times New Roman" w:eastAsia="Times New Roman" w:hAnsi="Times New Roman" w:cs="Times New Roman"/>
          <w:sz w:val="24"/>
          <w:szCs w:val="24"/>
          <w:lang w:val="en-US" w:eastAsia="fr-FR"/>
        </w:rPr>
      </w:pPr>
      <w:ins w:id="218" w:author="TOURBOT Joel" w:date="2017-10-11T12:30:00Z">
        <w:r w:rsidRPr="00521E75">
          <w:rPr>
            <w:rFonts w:ascii="Times New Roman" w:eastAsia="Times New Roman" w:hAnsi="Times New Roman" w:cs="Times New Roman"/>
            <w:b/>
            <w:bCs/>
            <w:sz w:val="24"/>
            <w:szCs w:val="24"/>
            <w:lang w:val="en-US" w:eastAsia="fr-FR"/>
          </w:rPr>
          <w:t>Coastal erosion</w:t>
        </w:r>
        <w:r w:rsidRPr="00521E75">
          <w:rPr>
            <w:rFonts w:ascii="Times New Roman" w:eastAsia="Times New Roman" w:hAnsi="Times New Roman" w:cs="Times New Roman"/>
            <w:sz w:val="24"/>
            <w:szCs w:val="24"/>
            <w:lang w:val="en-US" w:eastAsia="fr-FR"/>
          </w:rPr>
          <w:t xml:space="preserve"> is the wearing away of land and the removal of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"https://en.wikipedia.org/wiki/Beach" \o "Beach"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beach</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or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"https://en.wikipedia.org/wiki/Dune" \o "Dune"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dune</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"https://en.wikipedia.org/wiki/Sediment" \o "Sediment"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sediments</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by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"https://en.wikipedia.org/wiki/Wave" \o "Wave"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wave</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action,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"https://en.wikipedia.org/wiki/Tide" \o "Tide"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tidal currents</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wave currents, drainage or high winds. Waves, generated by storms, wind, or fast moving motor craft, can cause coastal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"https://en.wikipedia.org/wiki/Erosion" \o "Erosion"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erosion</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which may take the form of long-term losses of sediment and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"https://en.wikipedia.org/wiki/Rock_%28geology%29" \o "Rock (geology)"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rocks</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or merely the temporary redistribution of coastal sediments; erosion in one location may result in accretion nearby. The study of erosion and sediment redistribution is called 'coastal morphodynamics'. It may be caused by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"https://en.wikipedia.org/wiki/Hydraulic" \o "Hydraulic"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hydraulic</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action,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"https://en.wikipedia.org/wiki/Abrasion_%28geology%29" \o "Abrasion (geology)"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abrasion</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impact and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"https://en.wikipedia.org/wiki/Corrosion" \o "Corrosion"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corrosion</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w:t>
        </w:r>
      </w:ins>
    </w:p>
    <w:p w14:paraId="380D2AA3" w14:textId="77777777" w:rsidR="00337DDB" w:rsidRDefault="00337DDB" w:rsidP="00337DDB">
      <w:pPr>
        <w:spacing w:before="100" w:beforeAutospacing="1" w:after="100" w:afterAutospacing="1" w:line="240" w:lineRule="auto"/>
        <w:rPr>
          <w:ins w:id="219" w:author="TOURBOT Joel" w:date="2017-10-11T12:30:00Z"/>
          <w:rFonts w:ascii="Times New Roman" w:eastAsia="Times New Roman" w:hAnsi="Times New Roman" w:cs="Times New Roman"/>
          <w:sz w:val="24"/>
          <w:szCs w:val="24"/>
          <w:lang w:val="en-US" w:eastAsia="fr-FR"/>
        </w:rPr>
      </w:pPr>
      <w:ins w:id="220" w:author="TOURBOT Joel" w:date="2017-10-11T12:30:00Z">
        <w:r w:rsidRPr="00521E75">
          <w:rPr>
            <w:rFonts w:ascii="Times New Roman" w:eastAsia="Times New Roman" w:hAnsi="Times New Roman" w:cs="Times New Roman"/>
            <w:sz w:val="24"/>
            <w:szCs w:val="24"/>
            <w:lang w:val="en-US" w:eastAsia="fr-FR"/>
          </w:rPr>
          <w:t xml:space="preserve">On non-rocky coasts, coastal erosion results in dramatic (or non-dramatic) rock formations in areas where the coastline contains rock layers or fracture zones with varying resistance to erosion. Softer areas become eroded much faster than harder ones, which typically result in landforms such as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"https://en.wikipedia.org/wiki/Tunnel" \o "Tunnel"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tunnels</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"https://en.wikipedia.org/wiki/Bridge" \o "Bridge"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bridges</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"https://en.wikipedia.org/wiki/Column" \o "Column"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columns</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and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"https://en.wikipedia.org/wiki/Column" \o "Column"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pillars</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Over time the coast generally evens out. The softer areas fill up with sediment eroded from hard areas, and rock formations are eroded away.</w:t>
        </w:r>
        <w:r>
          <w:rPr>
            <w:rFonts w:ascii="Times New Roman" w:eastAsia="Times New Roman" w:hAnsi="Times New Roman" w:cs="Times New Roman"/>
            <w:sz w:val="24"/>
            <w:szCs w:val="24"/>
            <w:lang w:val="en-US" w:eastAsia="fr-FR"/>
          </w:rPr>
          <w:t xml:space="preserve"> </w:t>
        </w:r>
        <w:r w:rsidRPr="00521E75">
          <w:rPr>
            <w:rFonts w:ascii="Times New Roman" w:eastAsia="Times New Roman" w:hAnsi="Times New Roman" w:cs="Times New Roman"/>
            <w:sz w:val="24"/>
            <w:szCs w:val="24"/>
            <w:lang w:val="en-US" w:eastAsia="fr-FR"/>
          </w:rPr>
          <w:t>Also abrasion commonly happens in areas where there are strong winds, loose sand, and soft rocks. The blowing of millions of sharp sand grains creates a sandblasting effect. This effect helps to erode, smooth and polish rocks. The definition of abrasion is grinding and wearing away of rock surfaces through the mechanical action of other rock or sand particles.</w:t>
        </w:r>
      </w:ins>
    </w:p>
    <w:p w14:paraId="6C297233" w14:textId="77777777" w:rsidR="00337DDB" w:rsidRDefault="00337DDB" w:rsidP="00337DDB">
      <w:pPr>
        <w:spacing w:before="100" w:beforeAutospacing="1" w:after="100" w:afterAutospacing="1" w:line="240" w:lineRule="auto"/>
        <w:rPr>
          <w:ins w:id="221" w:author="TOURBOT Joel" w:date="2017-10-11T12:30:00Z"/>
        </w:rPr>
      </w:pPr>
      <w:ins w:id="222" w:author="TOURBOT Joel" w:date="2017-10-11T12:30:00Z">
        <w:r w:rsidRPr="00A64582">
          <w:rPr>
            <w:rFonts w:ascii="Times New Roman" w:eastAsia="Times New Roman" w:hAnsi="Times New Roman" w:cs="Times New Roman"/>
            <w:sz w:val="24"/>
            <w:szCs w:val="24"/>
            <w:lang w:eastAsia="fr-FR"/>
          </w:rPr>
          <w:t xml:space="preserve">Storms can cause erosion hundreds of times faster than normal weather. Before-and-after comparisons can be made using data gathered by manual surveying, </w:t>
        </w:r>
        <w:r w:rsidRPr="00A64582">
          <w:rPr>
            <w:rFonts w:ascii="Times New Roman" w:eastAsia="Times New Roman" w:hAnsi="Times New Roman" w:cs="Times New Roman"/>
            <w:sz w:val="24"/>
            <w:szCs w:val="24"/>
            <w:lang w:eastAsia="fr-FR"/>
          </w:rPr>
          <w:fldChar w:fldCharType="begin"/>
        </w:r>
        <w:r w:rsidRPr="00A64582">
          <w:rPr>
            <w:rFonts w:ascii="Times New Roman" w:eastAsia="Times New Roman" w:hAnsi="Times New Roman" w:cs="Times New Roman"/>
            <w:sz w:val="24"/>
            <w:szCs w:val="24"/>
            <w:lang w:eastAsia="fr-FR"/>
          </w:rPr>
          <w:instrText xml:space="preserve"> HYPERLINK "https://en.wikipedia.org/wiki/Laser_altimeter" \o "Laser altimeter" </w:instrText>
        </w:r>
        <w:r w:rsidRPr="00A64582">
          <w:rPr>
            <w:rFonts w:ascii="Times New Roman" w:eastAsia="Times New Roman" w:hAnsi="Times New Roman" w:cs="Times New Roman"/>
            <w:sz w:val="24"/>
            <w:szCs w:val="24"/>
            <w:lang w:eastAsia="fr-FR"/>
          </w:rPr>
          <w:fldChar w:fldCharType="separate"/>
        </w:r>
        <w:r w:rsidRPr="00A64582">
          <w:rPr>
            <w:rStyle w:val="Hyperlink"/>
            <w:rFonts w:ascii="Times New Roman" w:eastAsia="Times New Roman" w:hAnsi="Times New Roman" w:cs="Times New Roman"/>
            <w:sz w:val="24"/>
            <w:szCs w:val="24"/>
            <w:lang w:eastAsia="fr-FR"/>
          </w:rPr>
          <w:t>laser altimeter</w:t>
        </w:r>
        <w:r w:rsidRPr="00A64582">
          <w:rPr>
            <w:rFonts w:ascii="Times New Roman" w:eastAsia="Times New Roman" w:hAnsi="Times New Roman" w:cs="Times New Roman"/>
            <w:sz w:val="24"/>
            <w:szCs w:val="24"/>
            <w:lang w:val="en-US" w:eastAsia="fr-FR"/>
          </w:rPr>
          <w:fldChar w:fldCharType="end"/>
        </w:r>
        <w:r w:rsidRPr="00A64582">
          <w:rPr>
            <w:rFonts w:ascii="Times New Roman" w:eastAsia="Times New Roman" w:hAnsi="Times New Roman" w:cs="Times New Roman"/>
            <w:sz w:val="24"/>
            <w:szCs w:val="24"/>
            <w:lang w:eastAsia="fr-FR"/>
          </w:rPr>
          <w:t>, or even a GPS unit mounted on an ATV.</w:t>
        </w:r>
        <w:r>
          <w:rPr>
            <w:rFonts w:ascii="Times New Roman" w:eastAsia="Times New Roman" w:hAnsi="Times New Roman" w:cs="Times New Roman"/>
            <w:sz w:val="24"/>
            <w:szCs w:val="24"/>
            <w:lang w:eastAsia="fr-FR"/>
          </w:rPr>
          <w:t xml:space="preserve"> </w:t>
        </w:r>
        <w:r w:rsidRPr="00A64582">
          <w:rPr>
            <w:rFonts w:ascii="Times New Roman" w:eastAsia="Times New Roman" w:hAnsi="Times New Roman" w:cs="Times New Roman"/>
            <w:sz w:val="24"/>
            <w:szCs w:val="24"/>
            <w:lang w:eastAsia="fr-FR"/>
          </w:rPr>
          <w:fldChar w:fldCharType="begin"/>
        </w:r>
        <w:r w:rsidRPr="00A64582">
          <w:rPr>
            <w:rFonts w:ascii="Times New Roman" w:eastAsia="Times New Roman" w:hAnsi="Times New Roman" w:cs="Times New Roman"/>
            <w:sz w:val="24"/>
            <w:szCs w:val="24"/>
            <w:lang w:eastAsia="fr-FR"/>
          </w:rPr>
          <w:instrText xml:space="preserve"> HYPERLINK "https://en.wikipedia.org/wiki/Remote_sensing" \o "Remote sensing" </w:instrText>
        </w:r>
        <w:r w:rsidRPr="00A64582">
          <w:rPr>
            <w:rFonts w:ascii="Times New Roman" w:eastAsia="Times New Roman" w:hAnsi="Times New Roman" w:cs="Times New Roman"/>
            <w:sz w:val="24"/>
            <w:szCs w:val="24"/>
            <w:lang w:eastAsia="fr-FR"/>
          </w:rPr>
          <w:fldChar w:fldCharType="separate"/>
        </w:r>
        <w:r w:rsidRPr="00A64582">
          <w:rPr>
            <w:rStyle w:val="Hyperlink"/>
            <w:rFonts w:ascii="Times New Roman" w:eastAsia="Times New Roman" w:hAnsi="Times New Roman" w:cs="Times New Roman"/>
            <w:sz w:val="24"/>
            <w:szCs w:val="24"/>
            <w:lang w:eastAsia="fr-FR"/>
          </w:rPr>
          <w:t>Remote sensing</w:t>
        </w:r>
        <w:r w:rsidRPr="00A64582">
          <w:rPr>
            <w:rFonts w:ascii="Times New Roman" w:eastAsia="Times New Roman" w:hAnsi="Times New Roman" w:cs="Times New Roman"/>
            <w:sz w:val="24"/>
            <w:szCs w:val="24"/>
            <w:lang w:val="en-US" w:eastAsia="fr-FR"/>
          </w:rPr>
          <w:fldChar w:fldCharType="end"/>
        </w:r>
        <w:r w:rsidRPr="00A64582">
          <w:rPr>
            <w:rFonts w:ascii="Times New Roman" w:eastAsia="Times New Roman" w:hAnsi="Times New Roman" w:cs="Times New Roman"/>
            <w:sz w:val="24"/>
            <w:szCs w:val="24"/>
            <w:lang w:eastAsia="fr-FR"/>
          </w:rPr>
          <w:t xml:space="preserve"> data such as Landsat scenes can be used for large scale and multi year assessments of coastal erosion.</w:t>
        </w:r>
        <w:r w:rsidRPr="00A64582">
          <w:rPr>
            <w:rFonts w:ascii="Times New Roman" w:eastAsia="Times New Roman" w:hAnsi="Times New Roman" w:cs="Times New Roman"/>
            <w:sz w:val="24"/>
            <w:szCs w:val="24"/>
            <w:lang w:val="en-US" w:eastAsia="fr-FR"/>
          </w:rPr>
          <w:t xml:space="preserve"> </w:t>
        </w:r>
      </w:ins>
    </w:p>
    <w:p w14:paraId="0D0EF735" w14:textId="452D9614" w:rsidR="00337DDB" w:rsidRDefault="00337DDB" w:rsidP="00337DDB">
      <w:pPr>
        <w:pStyle w:val="Heading2"/>
        <w:rPr>
          <w:ins w:id="223" w:author="TOURBOT Joel" w:date="2017-10-11T12:32:00Z"/>
        </w:rPr>
      </w:pPr>
      <w:ins w:id="224" w:author="TOURBOT Joel" w:date="2017-10-11T12:30:00Z">
        <w:r w:rsidRPr="00E459A5">
          <w:t>Structure surveys (frequency)</w:t>
        </w:r>
      </w:ins>
    </w:p>
    <w:p w14:paraId="00E35E27" w14:textId="77777777" w:rsidR="00337DDB" w:rsidRPr="00337DDB" w:rsidRDefault="00337DDB">
      <w:pPr>
        <w:pStyle w:val="Heading2separationline"/>
        <w:rPr>
          <w:ins w:id="225" w:author="TOURBOT Joel" w:date="2017-10-11T12:30:00Z"/>
        </w:rPr>
        <w:pPrChange w:id="226" w:author="TOURBOT Joel" w:date="2017-10-11T12:32:00Z">
          <w:pPr>
            <w:pStyle w:val="Heading2"/>
          </w:pPr>
        </w:pPrChange>
      </w:pPr>
    </w:p>
    <w:p w14:paraId="16B12AE7" w14:textId="77777777" w:rsidR="00337DDB" w:rsidRPr="001437BC" w:rsidRDefault="00337DDB" w:rsidP="00337DDB">
      <w:pPr>
        <w:pStyle w:val="BodyText"/>
        <w:rPr>
          <w:ins w:id="227" w:author="TOURBOT Joel" w:date="2017-10-11T12:30:00Z"/>
        </w:rPr>
      </w:pPr>
      <w:ins w:id="228" w:author="TOURBOT Joel" w:date="2017-10-11T12:30:00Z">
        <w:r>
          <w:t>T</w:t>
        </w:r>
        <w:r w:rsidRPr="001437BC">
          <w:t>he following subdivision can be made for an overall maintenance scheme:</w:t>
        </w:r>
      </w:ins>
    </w:p>
    <w:p w14:paraId="25C7A77A" w14:textId="77777777" w:rsidR="00337DDB" w:rsidRPr="001437BC" w:rsidRDefault="00337DDB" w:rsidP="00337DDB">
      <w:pPr>
        <w:pStyle w:val="ListBullet"/>
        <w:rPr>
          <w:ins w:id="229" w:author="TOURBOT Joel" w:date="2017-10-11T12:30:00Z"/>
          <w:sz w:val="23"/>
          <w:szCs w:val="23"/>
        </w:rPr>
      </w:pPr>
      <w:ins w:id="230" w:author="TOURBOT Joel" w:date="2017-10-11T12:30:00Z">
        <w:r w:rsidRPr="001437BC">
          <w:rPr>
            <w:sz w:val="23"/>
            <w:szCs w:val="23"/>
          </w:rPr>
          <w:t>Inspection</w:t>
        </w:r>
      </w:ins>
    </w:p>
    <w:p w14:paraId="7770B8B3" w14:textId="77777777" w:rsidR="00337DDB" w:rsidRPr="001437BC" w:rsidRDefault="00337DDB" w:rsidP="00337DDB">
      <w:pPr>
        <w:pStyle w:val="ListBullet"/>
        <w:rPr>
          <w:ins w:id="231" w:author="TOURBOT Joel" w:date="2017-10-11T12:30:00Z"/>
          <w:sz w:val="23"/>
          <w:szCs w:val="23"/>
        </w:rPr>
      </w:pPr>
      <w:ins w:id="232" w:author="TOURBOT Joel" w:date="2017-10-11T12:30:00Z">
        <w:r w:rsidRPr="001437BC">
          <w:rPr>
            <w:sz w:val="23"/>
            <w:szCs w:val="23"/>
          </w:rPr>
          <w:t>Preventative maintenance</w:t>
        </w:r>
      </w:ins>
    </w:p>
    <w:p w14:paraId="3A6AB2DF" w14:textId="77777777" w:rsidR="00337DDB" w:rsidRPr="001437BC" w:rsidRDefault="00337DDB" w:rsidP="00337DDB">
      <w:pPr>
        <w:pStyle w:val="ListBullet"/>
        <w:rPr>
          <w:ins w:id="233" w:author="TOURBOT Joel" w:date="2017-10-11T12:30:00Z"/>
          <w:sz w:val="23"/>
          <w:szCs w:val="23"/>
        </w:rPr>
      </w:pPr>
      <w:ins w:id="234" w:author="TOURBOT Joel" w:date="2017-10-11T12:30:00Z">
        <w:r w:rsidRPr="001437BC">
          <w:rPr>
            <w:sz w:val="23"/>
            <w:szCs w:val="23"/>
          </w:rPr>
          <w:t>Corrective maintenance</w:t>
        </w:r>
      </w:ins>
    </w:p>
    <w:p w14:paraId="2A5CFAFE" w14:textId="77777777" w:rsidR="00337DDB" w:rsidRPr="001437BC" w:rsidRDefault="00337DDB" w:rsidP="00337DDB">
      <w:pPr>
        <w:pStyle w:val="ListBullet"/>
        <w:rPr>
          <w:ins w:id="235" w:author="TOURBOT Joel" w:date="2017-10-11T12:30:00Z"/>
          <w:sz w:val="23"/>
          <w:szCs w:val="23"/>
        </w:rPr>
      </w:pPr>
      <w:ins w:id="236" w:author="TOURBOT Joel" w:date="2017-10-11T12:30:00Z">
        <w:r w:rsidRPr="001437BC">
          <w:rPr>
            <w:sz w:val="23"/>
            <w:szCs w:val="23"/>
          </w:rPr>
          <w:t>Renewal</w:t>
        </w:r>
      </w:ins>
    </w:p>
    <w:p w14:paraId="4C159DEA" w14:textId="77777777" w:rsidR="00337DDB" w:rsidRDefault="00337DDB" w:rsidP="00337DDB">
      <w:pPr>
        <w:pStyle w:val="BodyText"/>
        <w:rPr>
          <w:ins w:id="237" w:author="TOURBOT Joel" w:date="2017-10-11T12:30:00Z"/>
        </w:rPr>
      </w:pPr>
    </w:p>
    <w:p w14:paraId="74580A53" w14:textId="77777777" w:rsidR="00337DDB" w:rsidRPr="001437BC" w:rsidRDefault="00337DDB" w:rsidP="00337DDB">
      <w:pPr>
        <w:pStyle w:val="BodyText"/>
        <w:rPr>
          <w:ins w:id="238" w:author="TOURBOT Joel" w:date="2017-10-11T12:30:00Z"/>
        </w:rPr>
      </w:pPr>
      <w:ins w:id="239" w:author="TOURBOT Joel" w:date="2017-10-11T12:30:00Z">
        <w:r w:rsidRPr="001437BC">
          <w:t xml:space="preserve">This practice describes a plan for carrying out scheduled preventative maintenance on </w:t>
        </w:r>
        <w:r>
          <w:t>AtoN</w:t>
        </w:r>
        <w:r w:rsidRPr="001437BC">
          <w:t xml:space="preserve"> sites. This plan is designed to provide written preventative maintenance work orders at scheduled intervals from a central record filing location.</w:t>
        </w:r>
      </w:ins>
    </w:p>
    <w:p w14:paraId="7090F6B4" w14:textId="77777777" w:rsidR="00337DDB" w:rsidRPr="001437BC" w:rsidRDefault="00337DDB" w:rsidP="00337DDB">
      <w:pPr>
        <w:pStyle w:val="BodyText"/>
        <w:rPr>
          <w:ins w:id="240" w:author="TOURBOT Joel" w:date="2017-10-11T12:30:00Z"/>
        </w:rPr>
      </w:pPr>
      <w:ins w:id="241" w:author="TOURBOT Joel" w:date="2017-10-11T12:30:00Z">
        <w:r w:rsidRPr="001437BC">
          <w:lastRenderedPageBreak/>
          <w:t>Preventative maintenance involves servicing or replacement of components parts or an installation of equipment on a regular basis, often before signs of deterioration are evident. This practice minimizes the incidence of costly and possibly dangerous situations that may arise from the unexpected deterioration or failure of a component.</w:t>
        </w:r>
      </w:ins>
    </w:p>
    <w:p w14:paraId="04554E9B" w14:textId="77777777" w:rsidR="00337DDB" w:rsidRPr="001437BC" w:rsidRDefault="00337DDB" w:rsidP="00337DDB">
      <w:pPr>
        <w:pStyle w:val="BodyText"/>
        <w:rPr>
          <w:ins w:id="242" w:author="TOURBOT Joel" w:date="2017-10-11T12:30:00Z"/>
        </w:rPr>
      </w:pPr>
      <w:ins w:id="243" w:author="TOURBOT Joel" w:date="2017-10-11T12:30:00Z">
        <w:r w:rsidRPr="001437BC">
          <w:t>Preventative maintenance of lighthouse facilities is usually limited to replacement of parts of electrical, mechanical and electronic equipment, but such work as regular painting and site work may be considered a form of preventative maintenance. Replacement of structural members is undertaken only after evidence of deterioration has been discovered and is therefore not classified as preventative maintenance but as corrective maintenance.</w:t>
        </w:r>
      </w:ins>
    </w:p>
    <w:p w14:paraId="57B5437C" w14:textId="77777777" w:rsidR="00337DDB" w:rsidRPr="001437BC" w:rsidRDefault="00337DDB" w:rsidP="00337DDB">
      <w:pPr>
        <w:pStyle w:val="BodyText"/>
        <w:rPr>
          <w:ins w:id="244" w:author="TOURBOT Joel" w:date="2017-10-11T12:30:00Z"/>
        </w:rPr>
      </w:pPr>
      <w:ins w:id="245" w:author="TOURBOT Joel" w:date="2017-10-11T12:30:00Z">
        <w:r w:rsidRPr="001437BC">
          <w:t>This program will prove effective only if all maintenance data is kept up to date and all procedures are followed accordingly:</w:t>
        </w:r>
      </w:ins>
    </w:p>
    <w:p w14:paraId="5FEAC835" w14:textId="77777777" w:rsidR="00337DDB" w:rsidRPr="001437BC" w:rsidRDefault="00337DDB" w:rsidP="00337DDB">
      <w:pPr>
        <w:pStyle w:val="Heading3"/>
        <w:rPr>
          <w:ins w:id="246" w:author="TOURBOT Joel" w:date="2017-10-11T12:30:00Z"/>
        </w:rPr>
      </w:pPr>
      <w:ins w:id="247" w:author="TOURBOT Joel" w:date="2017-10-11T12:30:00Z">
        <w:r w:rsidRPr="001437BC">
          <w:t>Records</w:t>
        </w:r>
      </w:ins>
    </w:p>
    <w:p w14:paraId="4D0F8321" w14:textId="77777777" w:rsidR="00337DDB" w:rsidRPr="001437BC" w:rsidRDefault="00337DDB" w:rsidP="00337DDB">
      <w:pPr>
        <w:pStyle w:val="BodyText"/>
        <w:rPr>
          <w:ins w:id="248" w:author="TOURBOT Joel" w:date="2017-10-11T12:30:00Z"/>
        </w:rPr>
      </w:pPr>
      <w:ins w:id="249" w:author="TOURBOT Joel" w:date="2017-10-11T12:30:00Z">
        <w:r w:rsidRPr="001437BC">
          <w:t>Some key objectives which must be considered in regards to the amount and type of information to be retained are:</w:t>
        </w:r>
      </w:ins>
    </w:p>
    <w:p w14:paraId="672655B6" w14:textId="77777777" w:rsidR="00337DDB" w:rsidRPr="001437BC" w:rsidRDefault="00337DDB" w:rsidP="00337DDB">
      <w:pPr>
        <w:pStyle w:val="ListBullet"/>
        <w:rPr>
          <w:ins w:id="250" w:author="TOURBOT Joel" w:date="2017-10-11T12:30:00Z"/>
          <w:sz w:val="23"/>
          <w:szCs w:val="23"/>
        </w:rPr>
      </w:pPr>
      <w:ins w:id="251" w:author="TOURBOT Joel" w:date="2017-10-11T12:30:00Z">
        <w:r w:rsidRPr="001437BC">
          <w:rPr>
            <w:sz w:val="23"/>
            <w:szCs w:val="23"/>
          </w:rPr>
          <w:t>Ease with which data can be used to perform analysis and help the decision making process.</w:t>
        </w:r>
      </w:ins>
    </w:p>
    <w:p w14:paraId="44B32752" w14:textId="77777777" w:rsidR="00337DDB" w:rsidRPr="001437BC" w:rsidRDefault="00337DDB" w:rsidP="00337DDB">
      <w:pPr>
        <w:pStyle w:val="ListBullet"/>
        <w:rPr>
          <w:ins w:id="252" w:author="TOURBOT Joel" w:date="2017-10-11T12:30:00Z"/>
          <w:sz w:val="23"/>
          <w:szCs w:val="23"/>
        </w:rPr>
      </w:pPr>
      <w:ins w:id="253" w:author="TOURBOT Joel" w:date="2017-10-11T12:30:00Z">
        <w:r w:rsidRPr="001437BC">
          <w:rPr>
            <w:sz w:val="23"/>
            <w:szCs w:val="23"/>
          </w:rPr>
          <w:t>Ease with which the information can be accessed and maintained.</w:t>
        </w:r>
      </w:ins>
    </w:p>
    <w:p w14:paraId="27F84676" w14:textId="77777777" w:rsidR="00337DDB" w:rsidRPr="001437BC" w:rsidRDefault="00337DDB" w:rsidP="00337DDB">
      <w:pPr>
        <w:pStyle w:val="ListBullet"/>
        <w:rPr>
          <w:ins w:id="254" w:author="TOURBOT Joel" w:date="2017-10-11T12:30:00Z"/>
          <w:sz w:val="23"/>
          <w:szCs w:val="23"/>
        </w:rPr>
      </w:pPr>
      <w:ins w:id="255" w:author="TOURBOT Joel" w:date="2017-10-11T12:30:00Z">
        <w:r w:rsidRPr="001437BC">
          <w:rPr>
            <w:sz w:val="23"/>
            <w:szCs w:val="23"/>
          </w:rPr>
          <w:t>Security of data to protect its integrity by preventing unauthorized access and manipulation.</w:t>
        </w:r>
      </w:ins>
    </w:p>
    <w:p w14:paraId="7AB3F641" w14:textId="77777777" w:rsidR="00337DDB" w:rsidRPr="001437BC" w:rsidRDefault="00337DDB" w:rsidP="00337DDB">
      <w:pPr>
        <w:pStyle w:val="BodyText"/>
        <w:rPr>
          <w:ins w:id="256" w:author="TOURBOT Joel" w:date="2017-10-11T12:30:00Z"/>
        </w:rPr>
      </w:pPr>
      <w:ins w:id="257" w:author="TOURBOT Joel" w:date="2017-10-11T12:30:00Z">
        <w:r w:rsidRPr="001437BC">
          <w:t>Records should show:</w:t>
        </w:r>
      </w:ins>
    </w:p>
    <w:p w14:paraId="64FB1033" w14:textId="77777777" w:rsidR="00337DDB" w:rsidRPr="001437BC" w:rsidRDefault="00337DDB" w:rsidP="00337DDB">
      <w:pPr>
        <w:pStyle w:val="ListBullet"/>
        <w:rPr>
          <w:ins w:id="258" w:author="TOURBOT Joel" w:date="2017-10-11T12:30:00Z"/>
          <w:sz w:val="23"/>
          <w:szCs w:val="23"/>
        </w:rPr>
      </w:pPr>
      <w:ins w:id="259" w:author="TOURBOT Joel" w:date="2017-10-11T12:30:00Z">
        <w:r w:rsidRPr="001437BC">
          <w:rPr>
            <w:sz w:val="23"/>
            <w:szCs w:val="23"/>
          </w:rPr>
          <w:t>Inventory related to the technical description of the facility</w:t>
        </w:r>
      </w:ins>
    </w:p>
    <w:p w14:paraId="0EA966A5" w14:textId="77777777" w:rsidR="00337DDB" w:rsidRPr="001437BC" w:rsidRDefault="00337DDB" w:rsidP="00337DDB">
      <w:pPr>
        <w:pStyle w:val="ListBullet"/>
        <w:rPr>
          <w:ins w:id="260" w:author="TOURBOT Joel" w:date="2017-10-11T12:30:00Z"/>
          <w:sz w:val="23"/>
          <w:szCs w:val="23"/>
        </w:rPr>
      </w:pPr>
      <w:ins w:id="261" w:author="TOURBOT Joel" w:date="2017-10-11T12:30:00Z">
        <w:r w:rsidRPr="001437BC">
          <w:rPr>
            <w:sz w:val="23"/>
            <w:szCs w:val="23"/>
          </w:rPr>
          <w:t>Activity data, related to the various activities performed upon these facilities (e.g. inspections, maintenance, repairs, etc.)</w:t>
        </w:r>
      </w:ins>
    </w:p>
    <w:p w14:paraId="13D393EC" w14:textId="77777777" w:rsidR="00337DDB" w:rsidRPr="001437BC" w:rsidRDefault="00337DDB" w:rsidP="00337DDB">
      <w:pPr>
        <w:pStyle w:val="Heading3"/>
        <w:rPr>
          <w:ins w:id="262" w:author="TOURBOT Joel" w:date="2017-10-11T12:30:00Z"/>
        </w:rPr>
      </w:pPr>
      <w:ins w:id="263" w:author="TOURBOT Joel" w:date="2017-10-11T12:30:00Z">
        <w:r w:rsidRPr="001437BC">
          <w:t>Inventory File</w:t>
        </w:r>
      </w:ins>
    </w:p>
    <w:p w14:paraId="36DE7F41" w14:textId="77777777" w:rsidR="00337DDB" w:rsidRPr="001437BC" w:rsidRDefault="00337DDB" w:rsidP="00337DDB">
      <w:pPr>
        <w:pStyle w:val="BodyText"/>
        <w:rPr>
          <w:ins w:id="264" w:author="TOURBOT Joel" w:date="2017-10-11T12:30:00Z"/>
        </w:rPr>
      </w:pPr>
      <w:ins w:id="265" w:author="TOURBOT Joel" w:date="2017-10-11T12:30:00Z">
        <w:r w:rsidRPr="001437BC">
          <w:t>The inventory file must be created when a new facility is built and remains unchanged until a major rehabilitation or replacement of the structure is completed. It records all pertinent information of that facility.</w:t>
        </w:r>
      </w:ins>
    </w:p>
    <w:p w14:paraId="10C4B523" w14:textId="77777777" w:rsidR="00337DDB" w:rsidRPr="001437BC" w:rsidRDefault="00337DDB" w:rsidP="00337DDB">
      <w:pPr>
        <w:pStyle w:val="BodyText"/>
        <w:rPr>
          <w:ins w:id="266" w:author="TOURBOT Joel" w:date="2017-10-11T12:30:00Z"/>
        </w:rPr>
      </w:pPr>
      <w:ins w:id="267" w:author="TOURBOT Joel" w:date="2017-10-11T12:30:00Z">
        <w:r w:rsidRPr="001437BC">
          <w:t>Updating has to take place whenever an inspection or maintenance work is done at a facility or whenever a status change is made with respect to a facility (e.g. change detailed inspection frequency from Quarterly to Semi-annually).</w:t>
        </w:r>
      </w:ins>
    </w:p>
    <w:p w14:paraId="6565AEFE" w14:textId="77777777" w:rsidR="00337DDB" w:rsidRPr="001437BC" w:rsidRDefault="00337DDB" w:rsidP="00337DDB">
      <w:pPr>
        <w:pStyle w:val="Heading3"/>
        <w:rPr>
          <w:ins w:id="268" w:author="TOURBOT Joel" w:date="2017-10-11T12:30:00Z"/>
        </w:rPr>
      </w:pPr>
      <w:ins w:id="269" w:author="TOURBOT Joel" w:date="2017-10-11T12:30:00Z">
        <w:r w:rsidRPr="001437BC">
          <w:t>Scheduling</w:t>
        </w:r>
      </w:ins>
    </w:p>
    <w:p w14:paraId="08F737B8" w14:textId="77777777" w:rsidR="00337DDB" w:rsidRPr="001437BC" w:rsidRDefault="00337DDB" w:rsidP="00337DDB">
      <w:pPr>
        <w:pStyle w:val="BodyText"/>
        <w:rPr>
          <w:ins w:id="270" w:author="TOURBOT Joel" w:date="2017-10-11T12:30:00Z"/>
        </w:rPr>
      </w:pPr>
      <w:ins w:id="271" w:author="TOURBOT Joel" w:date="2017-10-11T12:30:00Z">
        <w:r w:rsidRPr="001437BC">
          <w:t>Timely inspection of structures and equipment serves to monitor the performance of construction materials and equipment parts with time and help to ensure the early detection of material deterioration or equipment breakdown.</w:t>
        </w:r>
      </w:ins>
    </w:p>
    <w:p w14:paraId="0F214179" w14:textId="77777777" w:rsidR="00337DDB" w:rsidRPr="001437BC" w:rsidRDefault="00337DDB" w:rsidP="00337DDB">
      <w:pPr>
        <w:pStyle w:val="BodyText"/>
        <w:rPr>
          <w:ins w:id="272" w:author="TOURBOT Joel" w:date="2017-10-11T12:30:00Z"/>
        </w:rPr>
      </w:pPr>
      <w:ins w:id="273" w:author="TOURBOT Joel" w:date="2017-10-11T12:30:00Z">
        <w:r w:rsidRPr="001437BC">
          <w:t>Inspections forming part of a routine program are conducted roughly every three months, six months, or yearly. (e.g. at times when deterioration on a structure is likely to be most pronounced from environmental effects). To determine the inspection date for each facility a master schedule is drawn up based on historical data such as weather conditions, availability of manpower, availability of transportation and travel distance.</w:t>
        </w:r>
      </w:ins>
    </w:p>
    <w:p w14:paraId="09D97835" w14:textId="77777777" w:rsidR="00337DDB" w:rsidRDefault="00337DDB" w:rsidP="00337DDB">
      <w:pPr>
        <w:pStyle w:val="BodyText"/>
        <w:rPr>
          <w:ins w:id="274" w:author="TOURBOT Joel" w:date="2017-10-11T12:30:00Z"/>
        </w:rPr>
      </w:pPr>
      <w:ins w:id="275" w:author="TOURBOT Joel" w:date="2017-10-11T12:30:00Z">
        <w:r w:rsidRPr="001437BC">
          <w:t>The maintenance section is responsible for seeing that the necessary routines are scheduled in order that their frequencies meet the equipment manufacturers recommendations and the preventative maintenance program is carried out in a safe, economical and satisfactory manner.</w:t>
        </w:r>
      </w:ins>
    </w:p>
    <w:p w14:paraId="76E53409" w14:textId="77777777" w:rsidR="00337DDB" w:rsidRPr="001437BC" w:rsidRDefault="00337DDB" w:rsidP="00337DDB">
      <w:pPr>
        <w:pStyle w:val="Heading3"/>
        <w:rPr>
          <w:ins w:id="276" w:author="TOURBOT Joel" w:date="2017-10-11T12:30:00Z"/>
          <w:u w:val="single"/>
        </w:rPr>
      </w:pPr>
      <w:ins w:id="277" w:author="TOURBOT Joel" w:date="2017-10-11T12:30:00Z">
        <w:r w:rsidRPr="001437BC">
          <w:t>Inspections</w:t>
        </w:r>
      </w:ins>
    </w:p>
    <w:p w14:paraId="520A329B" w14:textId="77777777" w:rsidR="00337DDB" w:rsidRPr="001437BC" w:rsidRDefault="00337DDB" w:rsidP="00337DDB">
      <w:pPr>
        <w:pStyle w:val="BodyText"/>
        <w:rPr>
          <w:ins w:id="278" w:author="TOURBOT Joel" w:date="2017-10-11T12:30:00Z"/>
        </w:rPr>
      </w:pPr>
      <w:ins w:id="279" w:author="TOURBOT Joel" w:date="2017-10-11T12:30:00Z">
        <w:r w:rsidRPr="001437BC">
          <w:t>An inspection involves a complete systematical examination of structures and equipment and must be made up of an inspection team who have a good working knowledge of the facilities and their operation.</w:t>
        </w:r>
      </w:ins>
    </w:p>
    <w:p w14:paraId="6C444F87" w14:textId="77777777" w:rsidR="00337DDB" w:rsidRPr="001437BC" w:rsidRDefault="00337DDB" w:rsidP="00337DDB">
      <w:pPr>
        <w:pStyle w:val="BodyText"/>
        <w:rPr>
          <w:ins w:id="280" w:author="TOURBOT Joel" w:date="2017-10-11T12:30:00Z"/>
        </w:rPr>
      </w:pPr>
      <w:ins w:id="281" w:author="TOURBOT Joel" w:date="2017-10-11T12:30:00Z">
        <w:r w:rsidRPr="001437BC">
          <w:t>A detailed itinerary of the proposed inspection tour should be prepared.</w:t>
        </w:r>
      </w:ins>
    </w:p>
    <w:p w14:paraId="13ABEB7A" w14:textId="77777777" w:rsidR="00337DDB" w:rsidRPr="001437BC" w:rsidRDefault="00337DDB" w:rsidP="00337DDB">
      <w:pPr>
        <w:pStyle w:val="BodyText"/>
        <w:rPr>
          <w:ins w:id="282" w:author="TOURBOT Joel" w:date="2017-10-11T12:30:00Z"/>
        </w:rPr>
      </w:pPr>
      <w:ins w:id="283" w:author="TOURBOT Joel" w:date="2017-10-11T12:30:00Z">
        <w:r w:rsidRPr="001437BC">
          <w:lastRenderedPageBreak/>
          <w:t>Inspection data covers the visual, routine, detailed and special inspections and should include:</w:t>
        </w:r>
      </w:ins>
    </w:p>
    <w:p w14:paraId="45755D7E" w14:textId="77777777" w:rsidR="00337DDB" w:rsidRPr="001437BC" w:rsidRDefault="00337DDB" w:rsidP="00337DDB">
      <w:pPr>
        <w:pStyle w:val="ListBullet"/>
        <w:rPr>
          <w:ins w:id="284" w:author="TOURBOT Joel" w:date="2017-10-11T12:30:00Z"/>
          <w:sz w:val="23"/>
          <w:szCs w:val="23"/>
        </w:rPr>
      </w:pPr>
      <w:ins w:id="285" w:author="TOURBOT Joel" w:date="2017-10-11T12:30:00Z">
        <w:r w:rsidRPr="001437BC">
          <w:rPr>
            <w:sz w:val="23"/>
            <w:szCs w:val="23"/>
          </w:rPr>
          <w:t>Type of inspection</w:t>
        </w:r>
      </w:ins>
    </w:p>
    <w:p w14:paraId="42909120" w14:textId="77777777" w:rsidR="00337DDB" w:rsidRPr="001437BC" w:rsidRDefault="00337DDB" w:rsidP="00337DDB">
      <w:pPr>
        <w:pStyle w:val="ListBullet"/>
        <w:rPr>
          <w:ins w:id="286" w:author="TOURBOT Joel" w:date="2017-10-11T12:30:00Z"/>
          <w:sz w:val="23"/>
          <w:szCs w:val="23"/>
        </w:rPr>
      </w:pPr>
      <w:ins w:id="287" w:author="TOURBOT Joel" w:date="2017-10-11T12:30:00Z">
        <w:r w:rsidRPr="001437BC">
          <w:rPr>
            <w:sz w:val="23"/>
            <w:szCs w:val="23"/>
          </w:rPr>
          <w:t>Observation of components (current condition) especially deficiencies</w:t>
        </w:r>
      </w:ins>
    </w:p>
    <w:p w14:paraId="3F1C571C" w14:textId="77777777" w:rsidR="00337DDB" w:rsidRPr="001437BC" w:rsidRDefault="00337DDB" w:rsidP="00337DDB">
      <w:pPr>
        <w:pStyle w:val="ListBullet"/>
        <w:rPr>
          <w:ins w:id="288" w:author="TOURBOT Joel" w:date="2017-10-11T12:30:00Z"/>
          <w:sz w:val="23"/>
          <w:szCs w:val="23"/>
        </w:rPr>
      </w:pPr>
      <w:ins w:id="289" w:author="TOURBOT Joel" w:date="2017-10-11T12:30:00Z">
        <w:r w:rsidRPr="001437BC">
          <w:rPr>
            <w:sz w:val="23"/>
            <w:szCs w:val="23"/>
          </w:rPr>
          <w:t>Recommendations and comments</w:t>
        </w:r>
      </w:ins>
    </w:p>
    <w:p w14:paraId="3D46A8E2" w14:textId="77777777" w:rsidR="00337DDB" w:rsidRPr="001437BC" w:rsidRDefault="00337DDB" w:rsidP="00337DDB">
      <w:pPr>
        <w:pStyle w:val="ListBullet"/>
        <w:rPr>
          <w:ins w:id="290" w:author="TOURBOT Joel" w:date="2017-10-11T12:30:00Z"/>
          <w:sz w:val="23"/>
          <w:szCs w:val="23"/>
        </w:rPr>
      </w:pPr>
      <w:ins w:id="291" w:author="TOURBOT Joel" w:date="2017-10-11T12:30:00Z">
        <w:r w:rsidRPr="001437BC">
          <w:rPr>
            <w:sz w:val="23"/>
            <w:szCs w:val="23"/>
          </w:rPr>
          <w:t>Date of inspection</w:t>
        </w:r>
      </w:ins>
    </w:p>
    <w:p w14:paraId="5AC9CC87" w14:textId="47CDB620" w:rsidR="00337DDB" w:rsidRDefault="00337DDB" w:rsidP="00337DDB">
      <w:pPr>
        <w:pStyle w:val="ListBullet"/>
        <w:rPr>
          <w:ins w:id="292" w:author="TOURBOT Joel" w:date="2017-10-11T12:32:00Z"/>
          <w:sz w:val="23"/>
          <w:szCs w:val="23"/>
        </w:rPr>
      </w:pPr>
      <w:ins w:id="293" w:author="TOURBOT Joel" w:date="2017-10-11T12:30:00Z">
        <w:r w:rsidRPr="001437BC">
          <w:rPr>
            <w:sz w:val="23"/>
            <w:szCs w:val="23"/>
          </w:rPr>
          <w:t>Signature of inspector</w:t>
        </w:r>
      </w:ins>
    </w:p>
    <w:p w14:paraId="39D0D6A5" w14:textId="3059182E" w:rsidR="00337DDB" w:rsidRDefault="00337DDB">
      <w:pPr>
        <w:pStyle w:val="ListBullet"/>
        <w:numPr>
          <w:ilvl w:val="0"/>
          <w:numId w:val="0"/>
        </w:numPr>
        <w:ind w:left="714"/>
        <w:rPr>
          <w:ins w:id="294" w:author="TOURBOT Joel" w:date="2017-10-11T12:32:00Z"/>
          <w:sz w:val="23"/>
          <w:szCs w:val="23"/>
        </w:rPr>
        <w:pPrChange w:id="295" w:author="TOURBOT Joel" w:date="2017-10-11T12:32:00Z">
          <w:pPr>
            <w:pStyle w:val="ListBullet"/>
          </w:pPr>
        </w:pPrChange>
      </w:pPr>
    </w:p>
    <w:p w14:paraId="65017307" w14:textId="2D49A077" w:rsidR="00337DDB" w:rsidRDefault="00337DDB">
      <w:pPr>
        <w:pStyle w:val="ListBullet"/>
        <w:numPr>
          <w:ilvl w:val="0"/>
          <w:numId w:val="0"/>
        </w:numPr>
        <w:rPr>
          <w:ins w:id="296" w:author="TOURBOT Joel" w:date="2017-10-11T12:32:00Z"/>
          <w:sz w:val="23"/>
          <w:szCs w:val="23"/>
        </w:rPr>
        <w:pPrChange w:id="297" w:author="TOURBOT Joel" w:date="2017-10-11T12:32:00Z">
          <w:pPr>
            <w:pStyle w:val="ListBullet"/>
          </w:pPr>
        </w:pPrChange>
      </w:pPr>
      <w:ins w:id="298" w:author="TOURBOT Joel" w:date="2017-10-11T12:32:00Z">
        <w:r w:rsidRPr="001437BC">
          <w:t>Field observations are transferred from the field reports to general file held in office. The inspection files are updated after each inspection and contain the observations and comments of the inspection team to permit evaluation of the input data in the Regional office.</w:t>
        </w:r>
      </w:ins>
    </w:p>
    <w:p w14:paraId="5D14A015" w14:textId="77777777" w:rsidR="00337DDB" w:rsidRPr="001437BC" w:rsidRDefault="00337DDB">
      <w:pPr>
        <w:pStyle w:val="ListBullet"/>
        <w:numPr>
          <w:ilvl w:val="0"/>
          <w:numId w:val="0"/>
        </w:numPr>
        <w:ind w:left="714" w:hanging="357"/>
        <w:rPr>
          <w:ins w:id="299" w:author="TOURBOT Joel" w:date="2017-10-11T12:30:00Z"/>
          <w:sz w:val="23"/>
          <w:szCs w:val="23"/>
        </w:rPr>
        <w:pPrChange w:id="300" w:author="TOURBOT Joel" w:date="2017-10-11T12:32:00Z">
          <w:pPr>
            <w:pStyle w:val="ListBullet"/>
          </w:pPr>
        </w:pPrChange>
      </w:pPr>
    </w:p>
    <w:p w14:paraId="0AB83C80" w14:textId="075A5FB3" w:rsidR="00337DDB" w:rsidRDefault="00337DDB" w:rsidP="00337DDB">
      <w:pPr>
        <w:pStyle w:val="Heading2"/>
        <w:rPr>
          <w:ins w:id="301" w:author="TOURBOT Joel" w:date="2017-10-11T12:32:00Z"/>
        </w:rPr>
      </w:pPr>
      <w:ins w:id="302" w:author="TOURBOT Joel" w:date="2017-10-11T12:30:00Z">
        <w:r>
          <w:t>LOCAL WEATHER CONDITIONS MONITORING</w:t>
        </w:r>
      </w:ins>
    </w:p>
    <w:p w14:paraId="3115FD84" w14:textId="05FD68C4" w:rsidR="00337DDB" w:rsidRDefault="00337DDB">
      <w:pPr>
        <w:pStyle w:val="Heading2separationline"/>
        <w:rPr>
          <w:ins w:id="303" w:author="TOURBOT Joel" w:date="2017-10-11T12:32:00Z"/>
        </w:rPr>
        <w:pPrChange w:id="304" w:author="TOURBOT Joel" w:date="2017-10-11T12:32:00Z">
          <w:pPr>
            <w:pStyle w:val="Heading2"/>
          </w:pPr>
        </w:pPrChange>
      </w:pPr>
    </w:p>
    <w:p w14:paraId="65A8D5BB" w14:textId="77777777" w:rsidR="00337DDB" w:rsidRPr="00337DDB" w:rsidRDefault="00337DDB">
      <w:pPr>
        <w:pStyle w:val="BodyText"/>
        <w:rPr>
          <w:ins w:id="305" w:author="TOURBOT Joel" w:date="2017-10-11T12:30:00Z"/>
        </w:rPr>
        <w:pPrChange w:id="306" w:author="TOURBOT Joel" w:date="2017-10-11T12:32:00Z">
          <w:pPr>
            <w:pStyle w:val="Heading2"/>
          </w:pPr>
        </w:pPrChange>
      </w:pPr>
    </w:p>
    <w:p w14:paraId="63C9E55F" w14:textId="77777777" w:rsidR="00337DDB" w:rsidRPr="002F53C1" w:rsidRDefault="00337DDB" w:rsidP="00337DDB">
      <w:pPr>
        <w:pStyle w:val="BodyText"/>
        <w:rPr>
          <w:ins w:id="307" w:author="TOURBOT Joel" w:date="2017-10-11T12:30:00Z"/>
        </w:rPr>
      </w:pPr>
      <w:ins w:id="308" w:author="TOURBOT Joel" w:date="2017-10-11T12:30:00Z">
        <w:r w:rsidRPr="002F53C1">
          <w:t>There are many different methods of collecting environmental data but electronic data-loggers are now the most reliable and widely used type. Data-loggers can be ‘stand-alone’ (generally need to be manually downloaded), hardwired into the station’s electrical system or telemetric with data accessed remotely. Modern units are reasonably reliable and accurate although their cost can vary greatly depending on their electronic sophistication and robustness.</w:t>
        </w:r>
      </w:ins>
    </w:p>
    <w:p w14:paraId="53714F71" w14:textId="77777777" w:rsidR="00337DDB" w:rsidRPr="002F53C1" w:rsidRDefault="00337DDB" w:rsidP="00337DDB">
      <w:pPr>
        <w:pStyle w:val="BodyText"/>
        <w:rPr>
          <w:ins w:id="309" w:author="TOURBOT Joel" w:date="2017-10-11T12:30:00Z"/>
        </w:rPr>
      </w:pPr>
      <w:ins w:id="310" w:author="TOURBOT Joel" w:date="2017-10-11T12:30:00Z">
        <w:r w:rsidRPr="002F53C1">
          <w:rPr>
            <w:noProof/>
            <w:lang w:val="en-IE" w:eastAsia="en-IE"/>
          </w:rPr>
          <mc:AlternateContent>
            <mc:Choice Requires="wps">
              <w:drawing>
                <wp:anchor distT="0" distB="0" distL="114300" distR="114300" simplePos="0" relativeHeight="251669504" behindDoc="0" locked="0" layoutInCell="1" allowOverlap="1" wp14:anchorId="1BFC149E" wp14:editId="30AFBB0E">
                  <wp:simplePos x="0" y="0"/>
                  <wp:positionH relativeFrom="column">
                    <wp:posOffset>-2044065</wp:posOffset>
                  </wp:positionH>
                  <wp:positionV relativeFrom="paragraph">
                    <wp:posOffset>238760</wp:posOffset>
                  </wp:positionV>
                  <wp:extent cx="228600" cy="228600"/>
                  <wp:effectExtent l="9525" t="8255" r="9525" b="1079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14:paraId="01359BE6" w14:textId="77777777" w:rsidR="00337DDB" w:rsidRPr="00526E9B" w:rsidRDefault="00337DDB" w:rsidP="00337DDB">
                              <w:pPr>
                                <w:rPr>
                                  <w:rFonts w:ascii="Times New Roman" w:hAnsi="Times New Roman"/>
                                  <w:i/>
                                  <w:sz w:val="20"/>
                                </w:rPr>
                              </w:pPr>
                              <w:r>
                                <w:rPr>
                                  <w:rFonts w:ascii="Times New Roman" w:hAnsi="Times New Roman"/>
                                  <w:i/>
                                  <w:sz w:val="20"/>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BFC149E" id="Rectangle 19" o:spid="_x0000_s1026" style="position:absolute;margin-left:-160.95pt;margin-top:18.8pt;width:18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">
                  <v:textbox>
                    <w:txbxContent>
                      <w:p w14:paraId="01359BE6" w14:textId="77777777" w:rsidR="00337DDB" w:rsidRPr="00526E9B" w:rsidRDefault="00337DDB" w:rsidP="00337DDB">
                        <w:pPr>
                          <w:rPr>
                            <w:rFonts w:ascii="Times New Roman" w:hAnsi="Times New Roman"/>
                            <w:i/>
                            <w:sz w:val="20"/>
                          </w:rPr>
                        </w:pPr>
                        <w:r>
                          <w:rPr>
                            <w:rFonts w:ascii="Times New Roman" w:hAnsi="Times New Roman"/>
                            <w:i/>
                            <w:sz w:val="20"/>
                          </w:rPr>
                          <w:t>a</w:t>
                        </w:r>
                      </w:p>
                    </w:txbxContent>
                  </v:textbox>
                </v:rect>
              </w:pict>
            </mc:Fallback>
          </mc:AlternateContent>
        </w:r>
        <w:r w:rsidRPr="002F53C1">
          <w:t>In order to create a meaningful characterisation of environmental conditions within a</w:t>
        </w:r>
        <w:r>
          <w:t>n</w:t>
        </w:r>
        <w:r w:rsidRPr="002F53C1">
          <w:t xml:space="preserve"> </w:t>
        </w:r>
        <w:r>
          <w:t>AtoN structure</w:t>
        </w:r>
        <w:r w:rsidRPr="002F53C1">
          <w:t xml:space="preserve"> it will be necessary to place data-loggers at different locations so that spatial differences in temperature and humidity can be assessed and areas at risk of deterioration identified. It is important to position the data-logger close to the masonry surface because it is the conditions at the air/masonry interface that are most important with regard to surface condition. </w:t>
        </w:r>
      </w:ins>
    </w:p>
    <w:p w14:paraId="3D018B67" w14:textId="77777777" w:rsidR="00337DDB" w:rsidRDefault="00337DDB" w:rsidP="00337DDB">
      <w:pPr>
        <w:pStyle w:val="BodyText"/>
        <w:rPr>
          <w:ins w:id="311" w:author="TOURBOT Joel" w:date="2017-10-11T12:30:00Z"/>
        </w:rPr>
      </w:pPr>
      <w:ins w:id="312" w:author="TOURBOT Joel" w:date="2017-10-11T12:30:00Z">
        <w:r w:rsidRPr="002F53C1">
          <w:rPr>
            <w:noProof/>
            <w:lang w:val="en-IE" w:eastAsia="en-IE"/>
          </w:rPr>
          <mc:AlternateContent>
            <mc:Choice Requires="wps">
              <w:drawing>
                <wp:anchor distT="0" distB="0" distL="114300" distR="114300" simplePos="0" relativeHeight="251670528" behindDoc="0" locked="0" layoutInCell="1" allowOverlap="1" wp14:anchorId="60A7D0C4" wp14:editId="2100D063">
                  <wp:simplePos x="0" y="0"/>
                  <wp:positionH relativeFrom="column">
                    <wp:posOffset>-2044065</wp:posOffset>
                  </wp:positionH>
                  <wp:positionV relativeFrom="paragraph">
                    <wp:posOffset>1611630</wp:posOffset>
                  </wp:positionV>
                  <wp:extent cx="228600" cy="228600"/>
                  <wp:effectExtent l="9525" t="7620" r="9525" b="1143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14:paraId="00AA79A9" w14:textId="77777777" w:rsidR="00337DDB" w:rsidRPr="00526E9B" w:rsidRDefault="00337DDB" w:rsidP="00337DDB">
                              <w:pPr>
                                <w:rPr>
                                  <w:rFonts w:ascii="Times New Roman" w:hAnsi="Times New Roman"/>
                                  <w:i/>
                                  <w:sz w:val="20"/>
                                </w:rPr>
                              </w:pPr>
                              <w:r>
                                <w:rPr>
                                  <w:rFonts w:ascii="Times New Roman" w:hAnsi="Times New Roman"/>
                                  <w:i/>
                                  <w:sz w:val="20"/>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0A7D0C4" id="Rectangle 21" o:spid="_x0000_s1027" style="position:absolute;margin-left:-160.95pt;margin-top:126.9pt;width:18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">
                  <v:textbox>
                    <w:txbxContent>
                      <w:p w14:paraId="00AA79A9" w14:textId="77777777" w:rsidR="00337DDB" w:rsidRPr="00526E9B" w:rsidRDefault="00337DDB" w:rsidP="00337DDB">
                        <w:pPr>
                          <w:rPr>
                            <w:rFonts w:ascii="Times New Roman" w:hAnsi="Times New Roman"/>
                            <w:i/>
                            <w:sz w:val="20"/>
                          </w:rPr>
                        </w:pPr>
                        <w:r>
                          <w:rPr>
                            <w:rFonts w:ascii="Times New Roman" w:hAnsi="Times New Roman"/>
                            <w:i/>
                            <w:sz w:val="20"/>
                          </w:rPr>
                          <w:t>b</w:t>
                        </w:r>
                      </w:p>
                    </w:txbxContent>
                  </v:textbox>
                </v:rect>
              </w:pict>
            </mc:Fallback>
          </mc:AlternateContent>
        </w:r>
        <w:r w:rsidRPr="002F53C1">
          <w:t>a ‘stand-alone’ unit can be positioned anywhere within a structure. The units are relatively cheap, unobtrusive and generally quite robust often providing many years of continuous service. There are many types of small, economic data-loggers available capable of recording temperature and humidity data at specified intervals over relatively prolonged periods of time.</w:t>
        </w:r>
      </w:ins>
    </w:p>
    <w:p w14:paraId="7F4DB0BA" w14:textId="77777777" w:rsidR="00337DDB" w:rsidRDefault="00337DDB" w:rsidP="00337DDB">
      <w:pPr>
        <w:pStyle w:val="BodyText"/>
        <w:rPr>
          <w:ins w:id="313" w:author="TOURBOT Joel" w:date="2017-10-11T12:30:00Z"/>
        </w:rPr>
      </w:pPr>
    </w:p>
    <w:p w14:paraId="6281C641" w14:textId="77777777" w:rsidR="00337DDB" w:rsidRPr="00521E75" w:rsidRDefault="00337DDB" w:rsidP="00337DDB">
      <w:pPr>
        <w:pStyle w:val="BodyText"/>
        <w:numPr>
          <w:ilvl w:val="0"/>
          <w:numId w:val="51"/>
        </w:numPr>
        <w:rPr>
          <w:ins w:id="314" w:author="TOURBOT Joel" w:date="2017-10-11T12:30:00Z"/>
          <w:lang w:val="en-US"/>
        </w:rPr>
      </w:pPr>
      <w:ins w:id="315" w:author="TOURBOT Joel" w:date="2017-10-11T12:30:00Z">
        <w:r w:rsidRPr="00521E75">
          <w:rPr>
            <w:lang w:val="en-US"/>
          </w:rPr>
          <w:t xml:space="preserve">Automatic, near-real-time information collection and display </w:t>
        </w:r>
      </w:ins>
    </w:p>
    <w:p w14:paraId="279FA107" w14:textId="77777777" w:rsidR="00337DDB" w:rsidRPr="002F53C1" w:rsidRDefault="00337DDB" w:rsidP="00337DDB">
      <w:pPr>
        <w:pStyle w:val="BodyText"/>
        <w:numPr>
          <w:ilvl w:val="1"/>
          <w:numId w:val="51"/>
        </w:numPr>
        <w:rPr>
          <w:ins w:id="316" w:author="TOURBOT Joel" w:date="2017-10-11T12:30:00Z"/>
          <w:lang w:val="fr-FR"/>
        </w:rPr>
      </w:pPr>
      <w:ins w:id="317" w:author="TOURBOT Joel" w:date="2017-10-11T12:30:00Z">
        <w:r w:rsidRPr="002F53C1">
          <w:rPr>
            <w:lang w:val="fr-FR"/>
          </w:rPr>
          <w:t>Wind direction</w:t>
        </w:r>
      </w:ins>
    </w:p>
    <w:p w14:paraId="31F15539" w14:textId="77777777" w:rsidR="00337DDB" w:rsidRPr="002F53C1" w:rsidRDefault="00337DDB" w:rsidP="00337DDB">
      <w:pPr>
        <w:pStyle w:val="BodyText"/>
        <w:numPr>
          <w:ilvl w:val="1"/>
          <w:numId w:val="51"/>
        </w:numPr>
        <w:rPr>
          <w:ins w:id="318" w:author="TOURBOT Joel" w:date="2017-10-11T12:30:00Z"/>
          <w:lang w:val="fr-FR"/>
        </w:rPr>
      </w:pPr>
      <w:ins w:id="319" w:author="TOURBOT Joel" w:date="2017-10-11T12:30:00Z">
        <w:r w:rsidRPr="002F53C1">
          <w:rPr>
            <w:lang w:val="fr-FR"/>
          </w:rPr>
          <w:t>Wind speed</w:t>
        </w:r>
      </w:ins>
    </w:p>
    <w:p w14:paraId="125F30B8" w14:textId="77777777" w:rsidR="00337DDB" w:rsidRPr="002F53C1" w:rsidRDefault="00337DDB" w:rsidP="00337DDB">
      <w:pPr>
        <w:pStyle w:val="BodyText"/>
        <w:numPr>
          <w:ilvl w:val="1"/>
          <w:numId w:val="51"/>
        </w:numPr>
        <w:rPr>
          <w:ins w:id="320" w:author="TOURBOT Joel" w:date="2017-10-11T12:30:00Z"/>
          <w:lang w:val="fr-FR"/>
        </w:rPr>
      </w:pPr>
      <w:ins w:id="321" w:author="TOURBOT Joel" w:date="2017-10-11T12:30:00Z">
        <w:r w:rsidRPr="002F53C1">
          <w:rPr>
            <w:lang w:val="fr-FR"/>
          </w:rPr>
          <w:t>Wind chill</w:t>
        </w:r>
      </w:ins>
    </w:p>
    <w:p w14:paraId="68DCC17B" w14:textId="77777777" w:rsidR="00337DDB" w:rsidRPr="002F53C1" w:rsidRDefault="00337DDB" w:rsidP="00337DDB">
      <w:pPr>
        <w:pStyle w:val="BodyText"/>
        <w:numPr>
          <w:ilvl w:val="1"/>
          <w:numId w:val="51"/>
        </w:numPr>
        <w:rPr>
          <w:ins w:id="322" w:author="TOURBOT Joel" w:date="2017-10-11T12:30:00Z"/>
          <w:lang w:val="fr-FR"/>
        </w:rPr>
      </w:pPr>
      <w:ins w:id="323" w:author="TOURBOT Joel" w:date="2017-10-11T12:30:00Z">
        <w:r w:rsidRPr="002F53C1">
          <w:rPr>
            <w:lang w:val="fr-FR"/>
          </w:rPr>
          <w:t>Temperature</w:t>
        </w:r>
      </w:ins>
    </w:p>
    <w:p w14:paraId="77F78630" w14:textId="77777777" w:rsidR="00337DDB" w:rsidRPr="002F53C1" w:rsidRDefault="00337DDB" w:rsidP="00337DDB">
      <w:pPr>
        <w:pStyle w:val="BodyText"/>
        <w:numPr>
          <w:ilvl w:val="1"/>
          <w:numId w:val="51"/>
        </w:numPr>
        <w:rPr>
          <w:ins w:id="324" w:author="TOURBOT Joel" w:date="2017-10-11T12:30:00Z"/>
          <w:lang w:val="fr-FR"/>
        </w:rPr>
      </w:pPr>
      <w:ins w:id="325" w:author="TOURBOT Joel" w:date="2017-10-11T12:30:00Z">
        <w:r w:rsidRPr="002F53C1">
          <w:rPr>
            <w:lang w:val="fr-FR"/>
          </w:rPr>
          <w:t>Humidity</w:t>
        </w:r>
      </w:ins>
    </w:p>
    <w:p w14:paraId="6DE3DEF7" w14:textId="77777777" w:rsidR="00337DDB" w:rsidRPr="00521E75" w:rsidRDefault="00337DDB" w:rsidP="00337DDB">
      <w:pPr>
        <w:pStyle w:val="BodyText"/>
        <w:numPr>
          <w:ilvl w:val="1"/>
          <w:numId w:val="51"/>
        </w:numPr>
        <w:rPr>
          <w:ins w:id="326" w:author="TOURBOT Joel" w:date="2017-10-11T12:30:00Z"/>
          <w:lang w:val="en-US"/>
        </w:rPr>
      </w:pPr>
      <w:ins w:id="327" w:author="TOURBOT Joel" w:date="2017-10-11T12:30:00Z">
        <w:r w:rsidRPr="00521E75">
          <w:rPr>
            <w:lang w:val="en-US"/>
          </w:rPr>
          <w:t>Rainfall (requires the optional PhasonRain Gauge)</w:t>
        </w:r>
      </w:ins>
    </w:p>
    <w:p w14:paraId="59ED8990" w14:textId="77777777" w:rsidR="00337DDB" w:rsidRPr="002F53C1" w:rsidRDefault="00337DDB" w:rsidP="00337DDB">
      <w:pPr>
        <w:pStyle w:val="BodyText"/>
        <w:numPr>
          <w:ilvl w:val="0"/>
          <w:numId w:val="52"/>
        </w:numPr>
        <w:rPr>
          <w:ins w:id="328" w:author="TOURBOT Joel" w:date="2017-10-11T12:30:00Z"/>
          <w:lang w:val="fr-FR"/>
        </w:rPr>
      </w:pPr>
      <w:ins w:id="329" w:author="TOURBOT Joel" w:date="2017-10-11T12:30:00Z">
        <w:r w:rsidRPr="002F53C1">
          <w:rPr>
            <w:lang w:val="fr-FR"/>
          </w:rPr>
          <w:t>Weather Station Viewer</w:t>
        </w:r>
      </w:ins>
    </w:p>
    <w:p w14:paraId="08C33F72" w14:textId="77777777" w:rsidR="00337DDB" w:rsidRPr="002F53C1" w:rsidRDefault="00337DDB" w:rsidP="00337DDB">
      <w:pPr>
        <w:pStyle w:val="BodyText"/>
        <w:numPr>
          <w:ilvl w:val="0"/>
          <w:numId w:val="52"/>
        </w:numPr>
        <w:rPr>
          <w:ins w:id="330" w:author="TOURBOT Joel" w:date="2017-10-11T12:30:00Z"/>
          <w:lang w:val="fr-FR"/>
        </w:rPr>
      </w:pPr>
      <w:ins w:id="331" w:author="TOURBOT Joel" w:date="2017-10-11T12:30:00Z">
        <w:r w:rsidRPr="002F53C1">
          <w:rPr>
            <w:lang w:val="fr-FR"/>
          </w:rPr>
          <w:t xml:space="preserve">Customizable charts and reports </w:t>
        </w:r>
      </w:ins>
    </w:p>
    <w:p w14:paraId="45659BA1" w14:textId="77777777" w:rsidR="00337DDB" w:rsidRPr="00521E75" w:rsidRDefault="00337DDB" w:rsidP="00337DDB">
      <w:pPr>
        <w:pStyle w:val="BodyText"/>
        <w:numPr>
          <w:ilvl w:val="1"/>
          <w:numId w:val="52"/>
        </w:numPr>
        <w:rPr>
          <w:ins w:id="332" w:author="TOURBOT Joel" w:date="2017-10-11T12:30:00Z"/>
          <w:lang w:val="en-US"/>
        </w:rPr>
      </w:pPr>
      <w:ins w:id="333" w:author="TOURBOT Joel" w:date="2017-10-11T12:30:00Z">
        <w:r w:rsidRPr="00521E75">
          <w:rPr>
            <w:lang w:val="en-US"/>
          </w:rPr>
          <w:t>Adjustable sampling type, average or point</w:t>
        </w:r>
      </w:ins>
    </w:p>
    <w:p w14:paraId="66105790" w14:textId="77777777" w:rsidR="00337DDB" w:rsidRPr="00521E75" w:rsidRDefault="00337DDB" w:rsidP="00337DDB">
      <w:pPr>
        <w:pStyle w:val="BodyText"/>
        <w:numPr>
          <w:ilvl w:val="1"/>
          <w:numId w:val="52"/>
        </w:numPr>
        <w:rPr>
          <w:ins w:id="334" w:author="TOURBOT Joel" w:date="2017-10-11T12:30:00Z"/>
          <w:lang w:val="en-US"/>
        </w:rPr>
      </w:pPr>
      <w:ins w:id="335" w:author="TOURBOT Joel" w:date="2017-10-11T12:30:00Z">
        <w:r w:rsidRPr="00521E75">
          <w:rPr>
            <w:lang w:val="en-US"/>
          </w:rPr>
          <w:lastRenderedPageBreak/>
          <w:t>Adjustable sampling interval (00:10 to 24:50 hours:minutes)</w:t>
        </w:r>
      </w:ins>
    </w:p>
    <w:p w14:paraId="2BED9BBF" w14:textId="77777777" w:rsidR="008F1BC0" w:rsidRPr="005B4E9A" w:rsidRDefault="008F1BC0" w:rsidP="003330D1">
      <w:pPr>
        <w:pStyle w:val="BodyText"/>
        <w:rPr>
          <w:color w:val="723C73" w:themeColor="accent6" w:themeShade="BF"/>
          <w:lang w:val="en-US"/>
          <w:rPrChange w:id="336" w:author="TOURBOT Joel" w:date="2017-10-11T11:58:00Z">
            <w:rPr>
              <w:color w:val="723C73" w:themeColor="accent6" w:themeShade="BF"/>
            </w:rPr>
          </w:rPrChange>
        </w:rPr>
      </w:pPr>
    </w:p>
    <w:p w14:paraId="061345D1" w14:textId="073624FA" w:rsidR="00422F9A" w:rsidRPr="00E459A5" w:rsidRDefault="00422F9A" w:rsidP="00A64582">
      <w:pPr>
        <w:pStyle w:val="Heading2"/>
      </w:pPr>
      <w:bookmarkStart w:id="337" w:name="_Hlk495487064"/>
      <w:bookmarkStart w:id="338" w:name="_Toc478640582"/>
      <w:r w:rsidRPr="00E459A5">
        <w:t>Some</w:t>
      </w:r>
      <w:bookmarkEnd w:id="337"/>
      <w:r w:rsidRPr="00E459A5">
        <w:t xml:space="preserve"> Basic DO’S and DON’TS of Building Conditioning</w:t>
      </w:r>
      <w:bookmarkEnd w:id="338"/>
    </w:p>
    <w:p w14:paraId="43354989" w14:textId="77777777" w:rsidR="00210C7F" w:rsidRPr="00E459A5" w:rsidRDefault="00210C7F" w:rsidP="00210C7F">
      <w:pPr>
        <w:pStyle w:val="Heading2separationline"/>
      </w:pPr>
    </w:p>
    <w:p w14:paraId="2C6A18E0" w14:textId="24F81FA8" w:rsidR="00422F9A" w:rsidRPr="00E459A5" w:rsidRDefault="00422F9A" w:rsidP="00422F9A">
      <w:pPr>
        <w:pStyle w:val="BodyText"/>
        <w:rPr>
          <w:color w:val="723C73" w:themeColor="accent6" w:themeShade="BF"/>
        </w:rPr>
      </w:pPr>
      <w:r w:rsidRPr="00E459A5">
        <w:rPr>
          <w:color w:val="723C73" w:themeColor="accent6" w:themeShade="BF"/>
        </w:rPr>
        <w:t>Building conditioning of lighthouses and associated structures may require compromises to be made between the best conditions that can be established and the power available to achieve these.</w:t>
      </w:r>
      <w:r w:rsidR="00D13AA8">
        <w:rPr>
          <w:color w:val="723C73" w:themeColor="accent6" w:themeShade="BF"/>
        </w:rPr>
        <w:t xml:space="preserve"> </w:t>
      </w:r>
      <w:r w:rsidRPr="00E459A5">
        <w:rPr>
          <w:color w:val="723C73" w:themeColor="accent6" w:themeShade="BF"/>
        </w:rPr>
        <w:t xml:space="preserve"> However, there are some basic DO’S and DON’TS that should be followed in the conditioning of any building:</w:t>
      </w:r>
    </w:p>
    <w:p w14:paraId="7D491AD2" w14:textId="77777777" w:rsidR="00422F9A" w:rsidRPr="00E459A5" w:rsidRDefault="00422F9A" w:rsidP="00422F9A">
      <w:pPr>
        <w:pStyle w:val="BodyText"/>
        <w:rPr>
          <w:color w:val="723C73" w:themeColor="accent6" w:themeShade="BF"/>
        </w:rPr>
      </w:pPr>
      <w:r w:rsidRPr="00E459A5">
        <w:rPr>
          <w:color w:val="723C73" w:themeColor="accent6" w:themeShade="BF"/>
        </w:rPr>
        <w:t>DO:</w:t>
      </w:r>
    </w:p>
    <w:p w14:paraId="7896D522" w14:textId="6EAABA53" w:rsidR="00422F9A" w:rsidRPr="00E459A5" w:rsidRDefault="00210C7F" w:rsidP="00D13AA8">
      <w:pPr>
        <w:pStyle w:val="Bullet1"/>
      </w:pPr>
      <w:r w:rsidRPr="00D13AA8">
        <w:rPr>
          <w:color w:val="723C73" w:themeColor="accent6" w:themeShade="BF"/>
        </w:rPr>
        <w:t>e</w:t>
      </w:r>
      <w:r w:rsidR="00422F9A" w:rsidRPr="00D13AA8">
        <w:rPr>
          <w:color w:val="723C73" w:themeColor="accent6" w:themeShade="BF"/>
        </w:rPr>
        <w:t>nsure that the external fabric of the building is sound with no structural weaknesses through which moisture can penetrate</w:t>
      </w:r>
      <w:r w:rsidR="00D13AA8">
        <w:rPr>
          <w:color w:val="723C73" w:themeColor="accent6" w:themeShade="BF"/>
        </w:rPr>
        <w:t>;</w:t>
      </w:r>
    </w:p>
    <w:p w14:paraId="4D7B7A74" w14:textId="645FDFD3" w:rsidR="00422F9A" w:rsidRPr="00E459A5" w:rsidRDefault="00210C7F" w:rsidP="00210C7F">
      <w:pPr>
        <w:pStyle w:val="Bullet1"/>
        <w:rPr>
          <w:color w:val="723C73" w:themeColor="accent6" w:themeShade="BF"/>
        </w:rPr>
      </w:pPr>
      <w:r w:rsidRPr="00E459A5">
        <w:rPr>
          <w:color w:val="723C73" w:themeColor="accent6" w:themeShade="BF"/>
        </w:rPr>
        <w:t>a</w:t>
      </w:r>
      <w:r w:rsidR="00422F9A" w:rsidRPr="00E459A5">
        <w:rPr>
          <w:color w:val="723C73" w:themeColor="accent6" w:themeShade="BF"/>
        </w:rPr>
        <w:t>ddress any problem of rising damp</w:t>
      </w:r>
      <w:r w:rsidRPr="00E459A5">
        <w:rPr>
          <w:color w:val="723C73" w:themeColor="accent6" w:themeShade="BF"/>
        </w:rPr>
        <w:t>;</w:t>
      </w:r>
    </w:p>
    <w:p w14:paraId="15158CC9" w14:textId="10029447" w:rsidR="00422F9A" w:rsidRPr="00E459A5" w:rsidRDefault="00210C7F" w:rsidP="00210C7F">
      <w:pPr>
        <w:pStyle w:val="Bullet1"/>
        <w:rPr>
          <w:color w:val="723C73" w:themeColor="accent6" w:themeShade="BF"/>
        </w:rPr>
      </w:pPr>
      <w:r w:rsidRPr="00E459A5">
        <w:rPr>
          <w:color w:val="723C73" w:themeColor="accent6" w:themeShade="BF"/>
        </w:rPr>
        <w:t>e</w:t>
      </w:r>
      <w:r w:rsidR="00422F9A" w:rsidRPr="00E459A5">
        <w:rPr>
          <w:color w:val="723C73" w:themeColor="accent6" w:themeShade="BF"/>
        </w:rPr>
        <w:t>nsure that all glazing is watertight</w:t>
      </w:r>
      <w:r w:rsidRPr="00E459A5">
        <w:rPr>
          <w:color w:val="723C73" w:themeColor="accent6" w:themeShade="BF"/>
        </w:rPr>
        <w:t>;</w:t>
      </w:r>
    </w:p>
    <w:p w14:paraId="76C6A9EC" w14:textId="5271ED73" w:rsidR="00422F9A" w:rsidRPr="00E459A5" w:rsidRDefault="00210C7F" w:rsidP="00210C7F">
      <w:pPr>
        <w:pStyle w:val="Bullet1"/>
        <w:rPr>
          <w:color w:val="723C73" w:themeColor="accent6" w:themeShade="BF"/>
        </w:rPr>
      </w:pPr>
      <w:r w:rsidRPr="00E459A5">
        <w:rPr>
          <w:color w:val="723C73" w:themeColor="accent6" w:themeShade="BF"/>
        </w:rPr>
        <w:t>r</w:t>
      </w:r>
      <w:r w:rsidR="00422F9A" w:rsidRPr="00E459A5">
        <w:rPr>
          <w:color w:val="723C73" w:themeColor="accent6" w:themeShade="BF"/>
        </w:rPr>
        <w:t>egularly check that all wooden window frames are sound and free from rot</w:t>
      </w:r>
      <w:r w:rsidRPr="00E459A5">
        <w:rPr>
          <w:color w:val="723C73" w:themeColor="accent6" w:themeShade="BF"/>
        </w:rPr>
        <w:t>;</w:t>
      </w:r>
    </w:p>
    <w:p w14:paraId="3E71B7B3" w14:textId="15D01E41" w:rsidR="00422F9A" w:rsidRPr="00E459A5" w:rsidRDefault="00210C7F" w:rsidP="00210C7F">
      <w:pPr>
        <w:pStyle w:val="Bullet1"/>
        <w:rPr>
          <w:color w:val="723C73" w:themeColor="accent6" w:themeShade="BF"/>
        </w:rPr>
      </w:pPr>
      <w:r w:rsidRPr="00E459A5">
        <w:rPr>
          <w:color w:val="723C73" w:themeColor="accent6" w:themeShade="BF"/>
        </w:rPr>
        <w:t>e</w:t>
      </w:r>
      <w:r w:rsidR="00422F9A" w:rsidRPr="00E459A5">
        <w:rPr>
          <w:color w:val="723C73" w:themeColor="accent6" w:themeShade="BF"/>
        </w:rPr>
        <w:t>nsure that all external finishes are sound</w:t>
      </w:r>
      <w:r w:rsidRPr="00E459A5">
        <w:rPr>
          <w:color w:val="723C73" w:themeColor="accent6" w:themeShade="BF"/>
        </w:rPr>
        <w:t>;</w:t>
      </w:r>
    </w:p>
    <w:p w14:paraId="2BA11656" w14:textId="73173628" w:rsidR="00422F9A" w:rsidRPr="00E459A5" w:rsidRDefault="00210C7F" w:rsidP="00210C7F">
      <w:pPr>
        <w:pStyle w:val="Bullet1"/>
        <w:rPr>
          <w:color w:val="723C73" w:themeColor="accent6" w:themeShade="BF"/>
        </w:rPr>
      </w:pPr>
      <w:r w:rsidRPr="00E459A5">
        <w:rPr>
          <w:color w:val="723C73" w:themeColor="accent6" w:themeShade="BF"/>
        </w:rPr>
        <w:t>c</w:t>
      </w:r>
      <w:r w:rsidR="00422F9A" w:rsidRPr="00E459A5">
        <w:rPr>
          <w:color w:val="723C73" w:themeColor="accent6" w:themeShade="BF"/>
        </w:rPr>
        <w:t>heck for leaks around the gallery as many cast-iron murettes because of their age are showing signs of deterioration and, in some cases, are starting to leak</w:t>
      </w:r>
      <w:r w:rsidRPr="00E459A5">
        <w:rPr>
          <w:color w:val="723C73" w:themeColor="accent6" w:themeShade="BF"/>
        </w:rPr>
        <w:t>;</w:t>
      </w:r>
    </w:p>
    <w:p w14:paraId="5DE29F95" w14:textId="0D1FA6F1" w:rsidR="00422F9A" w:rsidRPr="00E459A5" w:rsidRDefault="00210C7F" w:rsidP="00210C7F">
      <w:pPr>
        <w:pStyle w:val="Bullet1"/>
        <w:rPr>
          <w:color w:val="723C73" w:themeColor="accent6" w:themeShade="BF"/>
        </w:rPr>
      </w:pPr>
      <w:r w:rsidRPr="00E459A5">
        <w:rPr>
          <w:color w:val="723C73" w:themeColor="accent6" w:themeShade="BF"/>
        </w:rPr>
        <w:t>c</w:t>
      </w:r>
      <w:r w:rsidR="00422F9A" w:rsidRPr="00E459A5">
        <w:rPr>
          <w:color w:val="723C73" w:themeColor="accent6" w:themeShade="BF"/>
        </w:rPr>
        <w:t>heck that where buildings have concrete roofs the differential expansion cracks between the roof soffits and the walls are properly sealed</w:t>
      </w:r>
      <w:r w:rsidRPr="00E459A5">
        <w:rPr>
          <w:color w:val="723C73" w:themeColor="accent6" w:themeShade="BF"/>
        </w:rPr>
        <w:t>;</w:t>
      </w:r>
    </w:p>
    <w:p w14:paraId="5A10F5C3" w14:textId="439E1A07" w:rsidR="00422F9A" w:rsidRPr="00E459A5" w:rsidRDefault="00210C7F" w:rsidP="00210C7F">
      <w:pPr>
        <w:pStyle w:val="Bullet1"/>
        <w:rPr>
          <w:color w:val="723C73" w:themeColor="accent6" w:themeShade="BF"/>
        </w:rPr>
      </w:pPr>
      <w:r w:rsidRPr="00E459A5">
        <w:rPr>
          <w:color w:val="723C73" w:themeColor="accent6" w:themeShade="BF"/>
        </w:rPr>
        <w:t>e</w:t>
      </w:r>
      <w:r w:rsidR="00422F9A" w:rsidRPr="00E459A5">
        <w:rPr>
          <w:color w:val="723C73" w:themeColor="accent6" w:themeShade="BF"/>
        </w:rPr>
        <w:t>nsure adequate ventilation exists for the method being used to provide conditioning</w:t>
      </w:r>
      <w:r w:rsidRPr="00E459A5">
        <w:rPr>
          <w:color w:val="723C73" w:themeColor="accent6" w:themeShade="BF"/>
        </w:rPr>
        <w:t>;</w:t>
      </w:r>
    </w:p>
    <w:p w14:paraId="57B1237D" w14:textId="38273C2D" w:rsidR="00422F9A" w:rsidRPr="00E459A5" w:rsidRDefault="00210C7F" w:rsidP="00210C7F">
      <w:pPr>
        <w:pStyle w:val="Bullet1"/>
        <w:rPr>
          <w:color w:val="723C73" w:themeColor="accent6" w:themeShade="BF"/>
        </w:rPr>
      </w:pPr>
      <w:r w:rsidRPr="00E459A5">
        <w:rPr>
          <w:color w:val="723C73" w:themeColor="accent6" w:themeShade="BF"/>
        </w:rPr>
        <w:t>p</w:t>
      </w:r>
      <w:r w:rsidR="00422F9A" w:rsidRPr="00E459A5">
        <w:rPr>
          <w:color w:val="723C73" w:themeColor="accent6" w:themeShade="BF"/>
        </w:rPr>
        <w:t>rovide notices informing visiting personnel which internal connecting doors are to be left open for ventilation purposes when leaving the station</w:t>
      </w:r>
      <w:r w:rsidRPr="00E459A5">
        <w:rPr>
          <w:color w:val="723C73" w:themeColor="accent6" w:themeShade="BF"/>
        </w:rPr>
        <w:t>;</w:t>
      </w:r>
    </w:p>
    <w:p w14:paraId="41AB5098" w14:textId="2AD10323" w:rsidR="00422F9A" w:rsidRPr="00E459A5" w:rsidRDefault="00210C7F" w:rsidP="00210C7F">
      <w:pPr>
        <w:pStyle w:val="Bullet1"/>
        <w:rPr>
          <w:color w:val="723C73" w:themeColor="accent6" w:themeShade="BF"/>
        </w:rPr>
      </w:pPr>
      <w:r w:rsidRPr="00E459A5">
        <w:rPr>
          <w:color w:val="723C73" w:themeColor="accent6" w:themeShade="BF"/>
        </w:rPr>
        <w:t>e</w:t>
      </w:r>
      <w:r w:rsidR="00422F9A" w:rsidRPr="00E459A5">
        <w:rPr>
          <w:color w:val="723C73" w:themeColor="accent6" w:themeShade="BF"/>
        </w:rPr>
        <w:t>xpect the walls of naturally ventilated stations to occasionally show signs of condensation – protect electronic items with suitable enclosures or by using marine grade materials</w:t>
      </w:r>
      <w:r w:rsidRPr="00E459A5">
        <w:rPr>
          <w:color w:val="723C73" w:themeColor="accent6" w:themeShade="BF"/>
        </w:rPr>
        <w:t>;</w:t>
      </w:r>
    </w:p>
    <w:p w14:paraId="7C52A8C7" w14:textId="3CB137D7" w:rsidR="00422F9A" w:rsidRPr="00E459A5" w:rsidRDefault="00210C7F" w:rsidP="00422F9A">
      <w:pPr>
        <w:pStyle w:val="Bullet1"/>
        <w:rPr>
          <w:color w:val="723C73" w:themeColor="accent6" w:themeShade="BF"/>
        </w:rPr>
      </w:pPr>
      <w:r w:rsidRPr="00E459A5">
        <w:rPr>
          <w:color w:val="723C73" w:themeColor="accent6" w:themeShade="BF"/>
        </w:rPr>
        <w:t>c</w:t>
      </w:r>
      <w:r w:rsidR="00422F9A" w:rsidRPr="00E459A5">
        <w:rPr>
          <w:color w:val="723C73" w:themeColor="accent6" w:themeShade="BF"/>
        </w:rPr>
        <w:t>onsider the type and quality of soft furnishings left on station in the context of the condition status of the buildings.</w:t>
      </w:r>
    </w:p>
    <w:p w14:paraId="0A21E49D" w14:textId="77777777" w:rsidR="00422F9A" w:rsidRPr="00E459A5" w:rsidRDefault="00422F9A" w:rsidP="00422F9A">
      <w:pPr>
        <w:pStyle w:val="BodyText"/>
        <w:rPr>
          <w:color w:val="723C73" w:themeColor="accent6" w:themeShade="BF"/>
        </w:rPr>
      </w:pPr>
      <w:r w:rsidRPr="00E459A5">
        <w:rPr>
          <w:color w:val="723C73" w:themeColor="accent6" w:themeShade="BF"/>
        </w:rPr>
        <w:t>DON’T:</w:t>
      </w:r>
    </w:p>
    <w:p w14:paraId="514C1A80" w14:textId="3A946A13" w:rsidR="00422F9A" w:rsidRPr="00E459A5" w:rsidRDefault="00210C7F" w:rsidP="00210C7F">
      <w:pPr>
        <w:pStyle w:val="Bullet1"/>
        <w:rPr>
          <w:color w:val="723C73" w:themeColor="accent6" w:themeShade="BF"/>
        </w:rPr>
      </w:pPr>
      <w:r w:rsidRPr="00E459A5">
        <w:rPr>
          <w:color w:val="723C73" w:themeColor="accent6" w:themeShade="BF"/>
        </w:rPr>
        <w:t>i</w:t>
      </w:r>
      <w:r w:rsidR="00422F9A" w:rsidRPr="00E459A5">
        <w:rPr>
          <w:color w:val="723C73" w:themeColor="accent6" w:themeShade="BF"/>
        </w:rPr>
        <w:t>mport excess moisture in wet clothing, as steam from cooking, kettles etc.</w:t>
      </w:r>
      <w:r w:rsidRPr="00E459A5">
        <w:rPr>
          <w:color w:val="723C73" w:themeColor="accent6" w:themeShade="BF"/>
        </w:rPr>
        <w:t>;</w:t>
      </w:r>
    </w:p>
    <w:p w14:paraId="6FA17491" w14:textId="691B2553" w:rsidR="00422F9A" w:rsidRPr="00E459A5" w:rsidRDefault="00210C7F" w:rsidP="00210C7F">
      <w:pPr>
        <w:pStyle w:val="Bullet1"/>
        <w:rPr>
          <w:color w:val="723C73" w:themeColor="accent6" w:themeShade="BF"/>
        </w:rPr>
      </w:pPr>
      <w:r w:rsidRPr="00E459A5">
        <w:rPr>
          <w:color w:val="723C73" w:themeColor="accent6" w:themeShade="BF"/>
        </w:rPr>
        <w:t>c</w:t>
      </w:r>
      <w:r w:rsidR="00422F9A" w:rsidRPr="00E459A5">
        <w:rPr>
          <w:color w:val="723C73" w:themeColor="accent6" w:themeShade="BF"/>
        </w:rPr>
        <w:t>over up sources of damp – identify and rectify the problem as quickly as possible</w:t>
      </w:r>
      <w:r w:rsidRPr="00E459A5">
        <w:rPr>
          <w:color w:val="723C73" w:themeColor="accent6" w:themeShade="BF"/>
        </w:rPr>
        <w:t>;</w:t>
      </w:r>
    </w:p>
    <w:p w14:paraId="01AAFCAE" w14:textId="691D637E" w:rsidR="00422F9A" w:rsidRPr="00E459A5" w:rsidRDefault="00210C7F" w:rsidP="00422F9A">
      <w:pPr>
        <w:pStyle w:val="Bullet1"/>
      </w:pPr>
      <w:r w:rsidRPr="00E459A5">
        <w:rPr>
          <w:color w:val="723C73" w:themeColor="accent6" w:themeShade="BF"/>
        </w:rPr>
        <w:t>e</w:t>
      </w:r>
      <w:r w:rsidR="00422F9A" w:rsidRPr="00E459A5">
        <w:rPr>
          <w:color w:val="723C73" w:themeColor="accent6" w:themeShade="BF"/>
        </w:rPr>
        <w:t>xpect a station to remain in pristine condition unless 24/7 heating is provided.</w:t>
      </w:r>
    </w:p>
    <w:p w14:paraId="49A7D335" w14:textId="10C1BC7D" w:rsidR="00422F9A" w:rsidRDefault="00422F9A" w:rsidP="00422F9A">
      <w:pPr>
        <w:pStyle w:val="BodyText"/>
        <w:rPr>
          <w:ins w:id="339" w:author="TOURBOT Joel" w:date="2017-10-11T12:33:00Z"/>
          <w:color w:val="723C73" w:themeColor="accent6" w:themeShade="BF"/>
        </w:rPr>
      </w:pPr>
      <w:r w:rsidRPr="00E459A5">
        <w:rPr>
          <w:color w:val="723C73" w:themeColor="accent6" w:themeShade="BF"/>
        </w:rPr>
        <w:t xml:space="preserve">It is important to remember that each structure is unique in terms of its construction, exposure to extreme events, history of occupation and long-term maintenance. </w:t>
      </w:r>
      <w:r w:rsidR="00210C7F" w:rsidRPr="00E459A5">
        <w:rPr>
          <w:color w:val="723C73" w:themeColor="accent6" w:themeShade="BF"/>
        </w:rPr>
        <w:t xml:space="preserve"> </w:t>
      </w:r>
      <w:r w:rsidRPr="00E459A5">
        <w:rPr>
          <w:color w:val="723C73" w:themeColor="accent6" w:themeShade="BF"/>
        </w:rPr>
        <w:t>Consequently, there is no single prescription for building conditioning with the result that building conditioning strategies that work well at one location may not be successful elsewhere.</w:t>
      </w:r>
    </w:p>
    <w:p w14:paraId="7368CD17" w14:textId="7FC5DFE0" w:rsidR="00337DDB" w:rsidRDefault="00337DDB" w:rsidP="00422F9A">
      <w:pPr>
        <w:pStyle w:val="BodyText"/>
        <w:rPr>
          <w:ins w:id="340" w:author="TOURBOT Joel" w:date="2017-10-11T12:33:00Z"/>
          <w:color w:val="723C73" w:themeColor="accent6" w:themeShade="BF"/>
        </w:rPr>
      </w:pPr>
    </w:p>
    <w:p w14:paraId="652A88E3" w14:textId="00C34752" w:rsidR="00337DDB" w:rsidRDefault="00337DDB" w:rsidP="00422F9A">
      <w:pPr>
        <w:pStyle w:val="BodyText"/>
        <w:rPr>
          <w:ins w:id="341" w:author="TOURBOT Joel" w:date="2017-10-11T12:33:00Z"/>
          <w:color w:val="723C73" w:themeColor="accent6" w:themeShade="BF"/>
        </w:rPr>
      </w:pPr>
    </w:p>
    <w:p w14:paraId="5E93C497" w14:textId="083D0ED8" w:rsidR="00337DDB" w:rsidRDefault="00337DDB" w:rsidP="00422F9A">
      <w:pPr>
        <w:pStyle w:val="BodyText"/>
        <w:rPr>
          <w:ins w:id="342" w:author="TOURBOT Joel" w:date="2017-10-11T12:33:00Z"/>
          <w:color w:val="723C73" w:themeColor="accent6" w:themeShade="BF"/>
        </w:rPr>
      </w:pPr>
    </w:p>
    <w:p w14:paraId="296F3489" w14:textId="460B4A3A" w:rsidR="00337DDB" w:rsidRDefault="00337DDB" w:rsidP="00422F9A">
      <w:pPr>
        <w:pStyle w:val="BodyText"/>
        <w:rPr>
          <w:ins w:id="343" w:author="TOURBOT Joel" w:date="2017-10-11T12:33:00Z"/>
          <w:color w:val="723C73" w:themeColor="accent6" w:themeShade="BF"/>
        </w:rPr>
      </w:pPr>
    </w:p>
    <w:p w14:paraId="3A2B6737" w14:textId="373B858D" w:rsidR="00337DDB" w:rsidRDefault="00E701E6" w:rsidP="00422F9A">
      <w:pPr>
        <w:pStyle w:val="BodyText"/>
        <w:rPr>
          <w:ins w:id="344" w:author="TOURBOT Joel" w:date="2017-10-11T12:33:00Z"/>
          <w:color w:val="723C73" w:themeColor="accent6" w:themeShade="BF"/>
        </w:rPr>
      </w:pPr>
      <w:ins w:id="345" w:author="TOURBOT Joel" w:date="2017-10-11T12:34:00Z">
        <w:r>
          <w:rPr>
            <w:color w:val="723C73" w:themeColor="accent6" w:themeShade="BF"/>
          </w:rPr>
          <w:t>END OF REVIEW FOR ENG7</w:t>
        </w:r>
      </w:ins>
    </w:p>
    <w:p w14:paraId="65FFA146" w14:textId="19851E35" w:rsidR="00337DDB" w:rsidRDefault="00337DDB" w:rsidP="00422F9A">
      <w:pPr>
        <w:pStyle w:val="BodyText"/>
        <w:rPr>
          <w:ins w:id="346" w:author="TOURBOT Joel" w:date="2017-10-11T12:33:00Z"/>
          <w:color w:val="723C73" w:themeColor="accent6" w:themeShade="BF"/>
        </w:rPr>
      </w:pPr>
    </w:p>
    <w:p w14:paraId="22E49645" w14:textId="52497498" w:rsidR="00337DDB" w:rsidRDefault="00337DDB" w:rsidP="00422F9A">
      <w:pPr>
        <w:pStyle w:val="BodyText"/>
        <w:rPr>
          <w:ins w:id="347" w:author="TOURBOT Joel" w:date="2017-10-11T12:33:00Z"/>
          <w:color w:val="723C73" w:themeColor="accent6" w:themeShade="BF"/>
        </w:rPr>
      </w:pPr>
    </w:p>
    <w:p w14:paraId="670AD76A" w14:textId="2BDAB793" w:rsidR="00337DDB" w:rsidRDefault="00337DDB" w:rsidP="00422F9A">
      <w:pPr>
        <w:pStyle w:val="BodyText"/>
        <w:rPr>
          <w:ins w:id="348" w:author="TOURBOT Joel" w:date="2017-10-11T12:33:00Z"/>
          <w:color w:val="723C73" w:themeColor="accent6" w:themeShade="BF"/>
        </w:rPr>
      </w:pPr>
    </w:p>
    <w:p w14:paraId="00C1459E" w14:textId="49D985E8" w:rsidR="00337DDB" w:rsidRDefault="00337DDB" w:rsidP="00422F9A">
      <w:pPr>
        <w:pStyle w:val="BodyText"/>
        <w:rPr>
          <w:ins w:id="349" w:author="TOURBOT Joel" w:date="2017-10-11T12:33:00Z"/>
          <w:color w:val="723C73" w:themeColor="accent6" w:themeShade="BF"/>
        </w:rPr>
      </w:pPr>
    </w:p>
    <w:p w14:paraId="38F2F258" w14:textId="18888584" w:rsidR="00337DDB" w:rsidRDefault="00337DDB" w:rsidP="00422F9A">
      <w:pPr>
        <w:pStyle w:val="BodyText"/>
        <w:rPr>
          <w:ins w:id="350" w:author="TOURBOT Joel" w:date="2017-10-11T12:33:00Z"/>
          <w:color w:val="723C73" w:themeColor="accent6" w:themeShade="BF"/>
        </w:rPr>
      </w:pPr>
    </w:p>
    <w:p w14:paraId="4876D08D" w14:textId="1D5F7E9B" w:rsidR="00337DDB" w:rsidRDefault="00337DDB" w:rsidP="00422F9A">
      <w:pPr>
        <w:pStyle w:val="BodyText"/>
        <w:rPr>
          <w:ins w:id="351" w:author="TOURBOT Joel" w:date="2017-10-11T12:33:00Z"/>
          <w:color w:val="723C73" w:themeColor="accent6" w:themeShade="BF"/>
        </w:rPr>
      </w:pPr>
    </w:p>
    <w:p w14:paraId="7388C8D6" w14:textId="5FFD5F4D" w:rsidR="00337DDB" w:rsidRDefault="00337DDB" w:rsidP="00422F9A">
      <w:pPr>
        <w:pStyle w:val="BodyText"/>
        <w:rPr>
          <w:ins w:id="352" w:author="TOURBOT Joel" w:date="2017-10-11T12:33:00Z"/>
          <w:color w:val="723C73" w:themeColor="accent6" w:themeShade="BF"/>
        </w:rPr>
      </w:pPr>
    </w:p>
    <w:p w14:paraId="163DFCC5" w14:textId="6F239D2C" w:rsidR="00337DDB" w:rsidRDefault="00337DDB" w:rsidP="00422F9A">
      <w:pPr>
        <w:pStyle w:val="BodyText"/>
        <w:rPr>
          <w:ins w:id="353" w:author="TOURBOT Joel" w:date="2017-10-11T12:33:00Z"/>
          <w:color w:val="723C73" w:themeColor="accent6" w:themeShade="BF"/>
        </w:rPr>
      </w:pPr>
    </w:p>
    <w:p w14:paraId="44519905" w14:textId="77777777" w:rsidR="00337DDB" w:rsidRPr="00E459A5" w:rsidRDefault="00337DDB" w:rsidP="00422F9A">
      <w:pPr>
        <w:pStyle w:val="BodyText"/>
      </w:pPr>
    </w:p>
    <w:p w14:paraId="30C2A9B5" w14:textId="1F1F485D" w:rsidR="002F53C1" w:rsidRPr="002F53C1" w:rsidRDefault="002F53C1" w:rsidP="002F53C1">
      <w:pPr>
        <w:pStyle w:val="BodyText"/>
        <w:rPr>
          <w:ins w:id="354" w:author="TOURBOT Joel" w:date="2017-10-10T15:39:00Z"/>
          <w:lang w:val="en-US"/>
          <w:rPrChange w:id="355" w:author="TOURBOT Joel" w:date="2017-10-10T15:39:00Z">
            <w:rPr>
              <w:ins w:id="356" w:author="TOURBOT Joel" w:date="2017-10-10T15:39:00Z"/>
            </w:rPr>
          </w:rPrChange>
        </w:rPr>
      </w:pPr>
    </w:p>
    <w:p w14:paraId="0E27DD52" w14:textId="77777777" w:rsidR="002F53C1" w:rsidRPr="002F53C1" w:rsidRDefault="002F53C1" w:rsidP="002F53C1">
      <w:pPr>
        <w:pStyle w:val="BodyText"/>
        <w:rPr>
          <w:ins w:id="357" w:author="TOURBOT Joel" w:date="2017-10-10T15:32:00Z"/>
        </w:rPr>
      </w:pPr>
    </w:p>
    <w:p w14:paraId="01D1920E" w14:textId="77777777" w:rsidR="002F53C1" w:rsidRDefault="002F53C1" w:rsidP="00422F9A">
      <w:pPr>
        <w:pStyle w:val="BodyText"/>
        <w:rPr>
          <w:ins w:id="358" w:author="TOURBOT Joel" w:date="2017-10-10T15:29:00Z"/>
        </w:rPr>
      </w:pPr>
    </w:p>
    <w:p w14:paraId="3B69B840" w14:textId="77777777" w:rsidR="009E1810" w:rsidRPr="00E459A5" w:rsidRDefault="009E1810" w:rsidP="00422F9A">
      <w:pPr>
        <w:pStyle w:val="BodyText"/>
      </w:pPr>
    </w:p>
    <w:p w14:paraId="353C8629" w14:textId="66BCFCC2" w:rsidR="00422F9A" w:rsidRPr="00E459A5" w:rsidRDefault="00422F9A" w:rsidP="00403536">
      <w:pPr>
        <w:pStyle w:val="Heading1"/>
      </w:pPr>
      <w:bookmarkStart w:id="359" w:name="_Toc478640601"/>
      <w:r w:rsidRPr="00E459A5">
        <w:t>CONTENT</w:t>
      </w:r>
      <w:bookmarkEnd w:id="359"/>
    </w:p>
    <w:p w14:paraId="7B398619" w14:textId="77777777" w:rsidR="00403536" w:rsidRPr="00E459A5" w:rsidRDefault="00403536" w:rsidP="00403536">
      <w:pPr>
        <w:pStyle w:val="Heading1separatationline"/>
      </w:pPr>
    </w:p>
    <w:p w14:paraId="6DF3A3BD" w14:textId="68DA754D" w:rsidR="00422F9A" w:rsidRPr="00E459A5" w:rsidRDefault="00422F9A" w:rsidP="00A64582">
      <w:pPr>
        <w:pStyle w:val="Heading2"/>
      </w:pPr>
      <w:bookmarkStart w:id="360" w:name="_Toc478640602"/>
      <w:bookmarkStart w:id="361" w:name="_Hlk495488030"/>
      <w:r w:rsidRPr="00E459A5">
        <w:t>Content</w:t>
      </w:r>
      <w:bookmarkEnd w:id="360"/>
    </w:p>
    <w:bookmarkEnd w:id="361"/>
    <w:p w14:paraId="1FD2ED81" w14:textId="77777777" w:rsidR="00403536" w:rsidRPr="00E459A5" w:rsidRDefault="00403536" w:rsidP="00403536">
      <w:pPr>
        <w:pStyle w:val="Heading2separationline"/>
      </w:pPr>
    </w:p>
    <w:p w14:paraId="36DD897D" w14:textId="7875432E" w:rsidR="00422F9A" w:rsidRPr="00E459A5" w:rsidRDefault="00403536" w:rsidP="00422F9A">
      <w:pPr>
        <w:pStyle w:val="BodyText"/>
      </w:pPr>
      <w:r w:rsidRPr="00E459A5">
        <w:rPr>
          <w:highlight w:val="yellow"/>
        </w:rPr>
        <w:t>Content required</w:t>
      </w:r>
      <w:r w:rsidRPr="00E459A5">
        <w:t>.</w:t>
      </w:r>
    </w:p>
    <w:p w14:paraId="459F449B" w14:textId="0A17C2C2" w:rsidR="00403536" w:rsidRPr="00E459A5" w:rsidRDefault="00403536" w:rsidP="00403536">
      <w:pPr>
        <w:pStyle w:val="Heading1"/>
      </w:pPr>
      <w:bookmarkStart w:id="362" w:name="_Toc478640603"/>
      <w:r w:rsidRPr="00E459A5">
        <w:t>ACRONYMS</w:t>
      </w:r>
      <w:bookmarkEnd w:id="362"/>
    </w:p>
    <w:p w14:paraId="4C9734CA" w14:textId="77777777" w:rsidR="00403536" w:rsidRPr="00E459A5" w:rsidRDefault="00403536" w:rsidP="00403536">
      <w:pPr>
        <w:pStyle w:val="Heading1separatationline"/>
      </w:pPr>
    </w:p>
    <w:p w14:paraId="67E2E159" w14:textId="3D775ABC" w:rsidR="00B80145" w:rsidRPr="00E459A5" w:rsidRDefault="00B80145" w:rsidP="00403536">
      <w:pPr>
        <w:pStyle w:val="Acronym"/>
      </w:pPr>
      <w:r w:rsidRPr="00E459A5">
        <w:t>ASR</w:t>
      </w:r>
      <w:r w:rsidRPr="00E459A5">
        <w:tab/>
        <w:t>Alkali-silica reaction</w:t>
      </w:r>
    </w:p>
    <w:p w14:paraId="5FD0F895" w14:textId="29AE6E4F" w:rsidR="00403536" w:rsidRPr="00E459A5" w:rsidRDefault="00A9670C" w:rsidP="00403536">
      <w:pPr>
        <w:pStyle w:val="Acronym"/>
      </w:pPr>
      <w:r w:rsidRPr="00E459A5">
        <w:t>AtoN</w:t>
      </w:r>
      <w:r w:rsidRPr="00E459A5">
        <w:tab/>
      </w:r>
      <w:r w:rsidR="00A165FB" w:rsidRPr="00E459A5">
        <w:t>Aid(s) to Navigation</w:t>
      </w:r>
    </w:p>
    <w:p w14:paraId="09A77DD8" w14:textId="04D0AE86" w:rsidR="0044264E" w:rsidRPr="00E459A5" w:rsidRDefault="0044264E" w:rsidP="00403536">
      <w:pPr>
        <w:pStyle w:val="Acronym"/>
      </w:pPr>
      <w:r w:rsidRPr="00E459A5">
        <w:t>DPC</w:t>
      </w:r>
      <w:r w:rsidRPr="00E459A5">
        <w:tab/>
      </w:r>
      <w:r w:rsidRPr="00E459A5">
        <w:rPr>
          <w:color w:val="000000" w:themeColor="text1"/>
        </w:rPr>
        <w:t>Damp-proof course</w:t>
      </w:r>
    </w:p>
    <w:p w14:paraId="6D45E30D" w14:textId="7A45537C" w:rsidR="00B80145" w:rsidRPr="00E459A5" w:rsidRDefault="00B80145" w:rsidP="00403536">
      <w:pPr>
        <w:pStyle w:val="Acronym"/>
      </w:pPr>
      <w:r w:rsidRPr="00E459A5">
        <w:t>FRP</w:t>
      </w:r>
      <w:r w:rsidRPr="00E459A5">
        <w:tab/>
        <w:t>Fibre Reinforced Polymer</w:t>
      </w:r>
    </w:p>
    <w:p w14:paraId="39E83902" w14:textId="1AB7000A" w:rsidR="0044264E" w:rsidRPr="00E459A5" w:rsidRDefault="0044264E" w:rsidP="00403536">
      <w:pPr>
        <w:pStyle w:val="Acronym"/>
      </w:pPr>
      <w:r w:rsidRPr="00E459A5">
        <w:t>g</w:t>
      </w:r>
      <w:r w:rsidRPr="00E459A5">
        <w:tab/>
      </w:r>
      <w:r w:rsidR="001337EF" w:rsidRPr="00E459A5">
        <w:t>gram</w:t>
      </w:r>
    </w:p>
    <w:p w14:paraId="64C09BB3" w14:textId="67C01B5D" w:rsidR="00B80145" w:rsidRPr="00E459A5" w:rsidRDefault="00B80145" w:rsidP="00403536">
      <w:pPr>
        <w:pStyle w:val="Acronym"/>
        <w:rPr>
          <w:color w:val="0070C0"/>
        </w:rPr>
      </w:pPr>
      <w:r w:rsidRPr="00E459A5">
        <w:t>GRP</w:t>
      </w:r>
      <w:r w:rsidRPr="00E459A5">
        <w:tab/>
      </w:r>
      <w:r w:rsidRPr="00E459A5">
        <w:rPr>
          <w:color w:val="000000" w:themeColor="text1"/>
        </w:rPr>
        <w:t>Glass Reinforced Plastic</w:t>
      </w:r>
      <w:r w:rsidR="00B36DE6" w:rsidRPr="00E459A5">
        <w:rPr>
          <w:color w:val="000000" w:themeColor="text1"/>
        </w:rPr>
        <w:t xml:space="preserve"> (fibreglass)</w:t>
      </w:r>
    </w:p>
    <w:p w14:paraId="4CCC0348" w14:textId="1CFCC570" w:rsidR="00743603" w:rsidRPr="00E459A5" w:rsidRDefault="00743603" w:rsidP="00403536">
      <w:pPr>
        <w:pStyle w:val="Acronym"/>
      </w:pPr>
      <w:r w:rsidRPr="00E459A5">
        <w:t>IGC5</w:t>
      </w:r>
      <w:r w:rsidRPr="00E459A5">
        <w:tab/>
      </w:r>
      <w:r w:rsidR="008048FF" w:rsidRPr="00E459A5">
        <w:rPr>
          <w:highlight w:val="green"/>
        </w:rPr>
        <w:t>section 7</w:t>
      </w:r>
    </w:p>
    <w:p w14:paraId="4CACE80F" w14:textId="38A911E4" w:rsidR="0044264E" w:rsidRPr="00E459A5" w:rsidRDefault="0044264E" w:rsidP="00403536">
      <w:pPr>
        <w:pStyle w:val="Acronym"/>
      </w:pPr>
      <w:r w:rsidRPr="00E459A5">
        <w:t>kg</w:t>
      </w:r>
      <w:r w:rsidRPr="00E459A5">
        <w:tab/>
      </w:r>
      <w:r w:rsidR="008048FF" w:rsidRPr="00E459A5">
        <w:t>kilogram</w:t>
      </w:r>
    </w:p>
    <w:p w14:paraId="1BACDF5F" w14:textId="1B46A045" w:rsidR="00743603" w:rsidRPr="00E459A5" w:rsidRDefault="00743603" w:rsidP="00403536">
      <w:pPr>
        <w:pStyle w:val="Acronym"/>
      </w:pPr>
      <w:r w:rsidRPr="00E459A5">
        <w:t>kPa</w:t>
      </w:r>
      <w:r w:rsidRPr="00E459A5">
        <w:tab/>
      </w:r>
      <w:r w:rsidR="008048FF" w:rsidRPr="00E459A5">
        <w:t>kiloPascal</w:t>
      </w:r>
    </w:p>
    <w:p w14:paraId="0688E12E" w14:textId="4C336093" w:rsidR="0044264E" w:rsidRPr="00E459A5" w:rsidRDefault="0044264E" w:rsidP="00403536">
      <w:pPr>
        <w:pStyle w:val="Acronym"/>
      </w:pPr>
      <w:r w:rsidRPr="00E459A5">
        <w:t>NaCl</w:t>
      </w:r>
      <w:r w:rsidRPr="00E459A5">
        <w:tab/>
        <w:t>sodium chloride</w:t>
      </w:r>
    </w:p>
    <w:p w14:paraId="6DEAAAD8" w14:textId="3711EE03" w:rsidR="00B36DE6" w:rsidRPr="00E459A5" w:rsidRDefault="00B36DE6" w:rsidP="00403536">
      <w:pPr>
        <w:pStyle w:val="Acronym"/>
      </w:pPr>
      <w:r w:rsidRPr="00E459A5">
        <w:t>nm</w:t>
      </w:r>
      <w:r w:rsidRPr="00E459A5">
        <w:tab/>
        <w:t>nanometer</w:t>
      </w:r>
    </w:p>
    <w:p w14:paraId="1DE4A8DA" w14:textId="682E7953" w:rsidR="00743603" w:rsidRPr="00E459A5" w:rsidRDefault="00743603" w:rsidP="00403536">
      <w:pPr>
        <w:pStyle w:val="Acronym"/>
      </w:pPr>
      <w:r w:rsidRPr="00E459A5">
        <w:t>RH</w:t>
      </w:r>
      <w:r w:rsidRPr="00E459A5">
        <w:tab/>
        <w:t>Relative Humidity</w:t>
      </w:r>
    </w:p>
    <w:p w14:paraId="441665F1" w14:textId="2BED2BCD" w:rsidR="00743603" w:rsidRPr="00E459A5" w:rsidRDefault="00743603" w:rsidP="00403536">
      <w:pPr>
        <w:pStyle w:val="Acronym"/>
      </w:pPr>
      <w:r w:rsidRPr="00E459A5">
        <w:t>SI</w:t>
      </w:r>
      <w:r w:rsidRPr="00E459A5">
        <w:tab/>
      </w:r>
      <w:r w:rsidR="00B36DE6" w:rsidRPr="00E459A5">
        <w:t>International System of Units</w:t>
      </w:r>
    </w:p>
    <w:p w14:paraId="54C3EBB9" w14:textId="7B36F604" w:rsidR="0044264E" w:rsidRPr="00E459A5" w:rsidRDefault="0044264E" w:rsidP="00403536">
      <w:pPr>
        <w:pStyle w:val="Acronym"/>
        <w:rPr>
          <w:color w:val="0070C0"/>
        </w:rPr>
      </w:pPr>
      <w:r w:rsidRPr="00E459A5">
        <w:t>TH</w:t>
      </w:r>
      <w:r w:rsidRPr="00E459A5">
        <w:tab/>
        <w:t>Trinity House</w:t>
      </w:r>
    </w:p>
    <w:p w14:paraId="23CAA604" w14:textId="1C57C343" w:rsidR="00A165FB" w:rsidRPr="00E459A5" w:rsidRDefault="00A165FB" w:rsidP="00403536">
      <w:pPr>
        <w:pStyle w:val="Acronym"/>
      </w:pPr>
      <w:r w:rsidRPr="00E459A5">
        <w:t>UV</w:t>
      </w:r>
      <w:r w:rsidRPr="00E459A5">
        <w:tab/>
      </w:r>
      <w:r w:rsidR="00B36DE6" w:rsidRPr="00E459A5">
        <w:t>Ultra Violet (light) (10 – 380 nm)</w:t>
      </w:r>
    </w:p>
    <w:p w14:paraId="4C22004A" w14:textId="651A1211" w:rsidR="00B80145" w:rsidRPr="00E459A5" w:rsidRDefault="00B80145" w:rsidP="00403536">
      <w:pPr>
        <w:pStyle w:val="Acronym"/>
      </w:pPr>
      <w:r w:rsidRPr="00E459A5">
        <w:t>VOC</w:t>
      </w:r>
      <w:r w:rsidRPr="00E459A5">
        <w:tab/>
      </w:r>
      <w:r w:rsidRPr="00E459A5">
        <w:rPr>
          <w:color w:val="000000" w:themeColor="text1"/>
        </w:rPr>
        <w:t>V</w:t>
      </w:r>
      <w:r w:rsidR="00743603" w:rsidRPr="00E459A5">
        <w:rPr>
          <w:color w:val="000000" w:themeColor="text1"/>
        </w:rPr>
        <w:t>olatile Organic C</w:t>
      </w:r>
      <w:r w:rsidRPr="00E459A5">
        <w:rPr>
          <w:color w:val="000000" w:themeColor="text1"/>
        </w:rPr>
        <w:t>arbons</w:t>
      </w:r>
      <w:r w:rsidR="00B36DE6" w:rsidRPr="00E459A5">
        <w:t xml:space="preserve"> (paints and solvents)</w:t>
      </w:r>
    </w:p>
    <w:p w14:paraId="1CEF7208" w14:textId="6EDD45BE" w:rsidR="001260C6" w:rsidRPr="00E459A5" w:rsidRDefault="00403536" w:rsidP="00403536">
      <w:pPr>
        <w:pStyle w:val="Heading1"/>
      </w:pPr>
      <w:bookmarkStart w:id="363" w:name="_Toc478640604"/>
      <w:r w:rsidRPr="00E459A5">
        <w:t>REFERENCES</w:t>
      </w:r>
      <w:bookmarkEnd w:id="363"/>
    </w:p>
    <w:p w14:paraId="39C96D27" w14:textId="77777777" w:rsidR="00403536" w:rsidRPr="00E459A5" w:rsidRDefault="00403536" w:rsidP="00403536">
      <w:pPr>
        <w:pStyle w:val="Heading1separatationline"/>
      </w:pPr>
    </w:p>
    <w:p w14:paraId="28F6581A" w14:textId="7F6D56FE" w:rsidR="001260C6" w:rsidRPr="00E459A5" w:rsidRDefault="00403536" w:rsidP="00403536">
      <w:pPr>
        <w:pStyle w:val="Reference"/>
      </w:pPr>
      <w:r w:rsidRPr="00E459A5">
        <w:lastRenderedPageBreak/>
        <w:t>aa</w:t>
      </w:r>
    </w:p>
    <w:p w14:paraId="0D9EA3F5" w14:textId="77777777" w:rsidR="001260C6" w:rsidRPr="00E459A5" w:rsidRDefault="001260C6" w:rsidP="00C87E37">
      <w:pPr>
        <w:pStyle w:val="BodyText"/>
      </w:pPr>
    </w:p>
    <w:p w14:paraId="1A049E8F" w14:textId="77777777" w:rsidR="001260C6" w:rsidRPr="00E459A5" w:rsidRDefault="001260C6" w:rsidP="00C87E37">
      <w:pPr>
        <w:pStyle w:val="BodyText"/>
      </w:pPr>
    </w:p>
    <w:p w14:paraId="3E43A266" w14:textId="7284D34E" w:rsidR="002161E8" w:rsidRDefault="002161E8" w:rsidP="00C87E37">
      <w:pPr>
        <w:pStyle w:val="BodyText"/>
      </w:pPr>
      <w:r>
        <w:br w:type="page"/>
      </w:r>
    </w:p>
    <w:p w14:paraId="6CAB4AA6" w14:textId="6C3169FD" w:rsidR="001260C6" w:rsidRPr="002161E8" w:rsidRDefault="002161E8" w:rsidP="00C87E37">
      <w:pPr>
        <w:pStyle w:val="BodyText"/>
        <w:rPr>
          <w:b/>
        </w:rPr>
      </w:pPr>
      <w:r w:rsidRPr="002161E8">
        <w:rPr>
          <w:b/>
        </w:rPr>
        <w:lastRenderedPageBreak/>
        <w:t>Appendix A</w:t>
      </w:r>
    </w:p>
    <w:p w14:paraId="5B84F87A" w14:textId="77777777" w:rsidR="002161E8" w:rsidRPr="00E459A5" w:rsidRDefault="002161E8" w:rsidP="002161E8">
      <w:pPr>
        <w:pStyle w:val="BodyText"/>
        <w:rPr>
          <w:color w:val="FF0000"/>
        </w:rPr>
      </w:pPr>
      <w:r w:rsidRPr="00351D5F">
        <w:rPr>
          <w:color w:val="FF0000"/>
          <w:highlight w:val="yellow"/>
        </w:rPr>
        <w:t>(</w:t>
      </w:r>
      <w:r>
        <w:rPr>
          <w:color w:val="FF0000"/>
          <w:highlight w:val="yellow"/>
        </w:rPr>
        <w:t>ENG</w:t>
      </w:r>
      <w:r w:rsidRPr="00351D5F">
        <w:rPr>
          <w:color w:val="FF0000"/>
          <w:highlight w:val="yellow"/>
        </w:rPr>
        <w:t xml:space="preserve">5 Note:  </w:t>
      </w:r>
      <w:r>
        <w:rPr>
          <w:color w:val="FF0000"/>
          <w:highlight w:val="yellow"/>
        </w:rPr>
        <w:t>Consider moving to an Appendix, so as not to lose information?</w:t>
      </w:r>
      <w:r w:rsidRPr="00351D5F">
        <w:rPr>
          <w:color w:val="FF0000"/>
          <w:highlight w:val="yellow"/>
        </w:rPr>
        <w:t>)</w:t>
      </w:r>
    </w:p>
    <w:p w14:paraId="173D384A" w14:textId="77777777" w:rsidR="002161E8" w:rsidRPr="00E459A5" w:rsidRDefault="002161E8" w:rsidP="002161E8">
      <w:pPr>
        <w:pStyle w:val="BodyText"/>
        <w:rPr>
          <w:color w:val="FF0000"/>
        </w:rPr>
      </w:pPr>
      <w:r w:rsidRPr="00E459A5">
        <w:rPr>
          <w:color w:val="FF0000"/>
        </w:rPr>
        <w:t>These are either made in quarry stone or brickwork. Either type can be built strongly enough to withstand very high wind forces and massive green water wave attacks.</w:t>
      </w:r>
    </w:p>
    <w:p w14:paraId="22A52BCD" w14:textId="77777777" w:rsidR="002161E8" w:rsidRPr="00E459A5" w:rsidRDefault="002161E8" w:rsidP="002161E8">
      <w:pPr>
        <w:pStyle w:val="BodyText"/>
        <w:rPr>
          <w:color w:val="FF0000"/>
        </w:rPr>
      </w:pPr>
      <w:r w:rsidRPr="00E459A5">
        <w:rPr>
          <w:color w:val="FF0000"/>
        </w:rPr>
        <w:t>The most important difference in these two constructions is that in the case of quarried stone labyrinth joints which may not require mortar were often used.</w:t>
      </w:r>
    </w:p>
    <w:p w14:paraId="358E24CD" w14:textId="6F9F4621" w:rsidR="002161E8" w:rsidRPr="00E459A5" w:rsidRDefault="002161E8" w:rsidP="002161E8">
      <w:pPr>
        <w:pStyle w:val="BodyText"/>
        <w:rPr>
          <w:color w:val="FF0000"/>
        </w:rPr>
      </w:pPr>
      <w:r w:rsidRPr="00E459A5">
        <w:rPr>
          <w:color w:val="FF0000"/>
        </w:rPr>
        <w:t xml:space="preserve">The choice between bricks or quarried stone depended on the location of the lighthouse.  On alluvial coast, where no rock is at hand, brick construction would be chosen.  On a rocky coastline it was </w:t>
      </w:r>
      <w:r>
        <w:rPr>
          <w:color w:val="FF0000"/>
        </w:rPr>
        <w:t>possible</w:t>
      </w:r>
      <w:r w:rsidRPr="00E459A5">
        <w:rPr>
          <w:color w:val="FF0000"/>
        </w:rPr>
        <w:t xml:space="preserve"> to take quarried stone, however not every type of stone is building material.  It is now a fact that economic and environmental pressures often point to reinforced concrete as the most suitable building material, particularly where environmental conditions dictate massive strength.</w:t>
      </w:r>
    </w:p>
    <w:p w14:paraId="29269155" w14:textId="46232942" w:rsidR="002161E8" w:rsidRPr="00E459A5" w:rsidRDefault="002161E8" w:rsidP="002161E8">
      <w:pPr>
        <w:pStyle w:val="BodyText"/>
        <w:rPr>
          <w:color w:val="FF0000"/>
        </w:rPr>
      </w:pPr>
      <w:r w:rsidRPr="00E459A5">
        <w:rPr>
          <w:color w:val="FF0000"/>
        </w:rPr>
        <w:t xml:space="preserve">A brief understanding of the essential form of the lighthouse tower itself is needed.  Several of the earliest surviving towers from the classical and medieval periods were polygonal or round with vertical, or near vertical walls.  </w:t>
      </w:r>
      <w:r>
        <w:rPr>
          <w:color w:val="FF0000"/>
        </w:rPr>
        <w:t>This could be interpreted as</w:t>
      </w:r>
      <w:r w:rsidRPr="00E459A5">
        <w:rPr>
          <w:color w:val="FF0000"/>
        </w:rPr>
        <w:t xml:space="preserve"> being a practical design to show the light round a large are of view.  However, these lights were not wave-washed and could in reality have been any shape to carry out their basic function of providing a light platform at a suitable elevation.</w:t>
      </w:r>
    </w:p>
    <w:p w14:paraId="47A240F2" w14:textId="77777777" w:rsidR="002161E8" w:rsidRPr="00E459A5" w:rsidRDefault="002161E8" w:rsidP="002161E8">
      <w:pPr>
        <w:pStyle w:val="BodyText"/>
        <w:rPr>
          <w:color w:val="FF0000"/>
        </w:rPr>
      </w:pPr>
      <w:r w:rsidRPr="00E459A5">
        <w:rPr>
          <w:color w:val="FF0000"/>
        </w:rPr>
        <w:t>It should however be born in mind there was a need to make them easily recognizable from different directions and to do this from seaward favoured a symmetrical form.  A round form may be preferred where there are no other buildings to relate to; also the vertical sides could incorporate a defensive function and make it easier to hoist fuel for the open fires of those early lights.</w:t>
      </w:r>
    </w:p>
    <w:p w14:paraId="36A2604D" w14:textId="77777777" w:rsidR="002161E8" w:rsidRPr="00E459A5" w:rsidRDefault="002161E8" w:rsidP="002161E8">
      <w:pPr>
        <w:pStyle w:val="BodyText"/>
        <w:rPr>
          <w:color w:val="FF0000"/>
        </w:rPr>
      </w:pPr>
      <w:r w:rsidRPr="00E459A5">
        <w:rPr>
          <w:color w:val="FF0000"/>
        </w:rPr>
        <w:t>In the eighteenth century, straight tapered sides began to appear as standard as the concept was growing of building a tower streamlined against wind.  As the positions of the lights became more exposed, and as the light towers became higher, the taper was adopted to increase the stability of the structure.  Again, few of the lighthouses with this shape had to withstand the battering of waves.</w:t>
      </w:r>
    </w:p>
    <w:p w14:paraId="0E554264" w14:textId="77777777" w:rsidR="002161E8" w:rsidRPr="00E459A5" w:rsidRDefault="002161E8" w:rsidP="002161E8">
      <w:pPr>
        <w:pStyle w:val="BodyText"/>
        <w:rPr>
          <w:color w:val="FF0000"/>
        </w:rPr>
      </w:pPr>
      <w:r w:rsidRPr="00E459A5">
        <w:rPr>
          <w:color w:val="FF0000"/>
        </w:rPr>
        <w:t>Later came the parabolically curved taper which was adopted for many subsequent wave-washed lighthouses, and which also crept into the design of towers beyond the range of wave damage.  This curve became less pronounced as the nineteenth century wore on, and stepped masonry was introduced at the base of wave-washed towers to deflect heavy seas from the tower.  Straight sided towers were sometimes used in conjunction with stepped bases.</w:t>
      </w:r>
    </w:p>
    <w:p w14:paraId="77E0B6B0" w14:textId="77777777" w:rsidR="002161E8" w:rsidRPr="00E459A5" w:rsidRDefault="002161E8" w:rsidP="002161E8">
      <w:pPr>
        <w:pStyle w:val="BodyText"/>
        <w:rPr>
          <w:color w:val="FF0000"/>
        </w:rPr>
      </w:pPr>
      <w:r w:rsidRPr="00E459A5">
        <w:rPr>
          <w:color w:val="FF0000"/>
        </w:rPr>
        <w:t>Eventually the craftsmen based and labour-intensive interlocking load bearing ashlars construction was abandoned in favour of slip-formed concrete, precast concrete or prefabricated steel, all of which favoured a pure cylindrical form for the tower.</w:t>
      </w:r>
    </w:p>
    <w:p w14:paraId="02CD7F45" w14:textId="77777777" w:rsidR="002161E8" w:rsidRPr="00E459A5" w:rsidRDefault="002161E8" w:rsidP="002161E8">
      <w:pPr>
        <w:pStyle w:val="BodyText"/>
        <w:rPr>
          <w:color w:val="FF0000"/>
        </w:rPr>
      </w:pPr>
      <w:r w:rsidRPr="00E459A5">
        <w:rPr>
          <w:color w:val="FF0000"/>
        </w:rPr>
        <w:t>The above brief account is inevitably simplified, and there are exceptions.  Some lights took other forms altogether, notably the medieval mobile lever arm or ‘swape’ lights which were not buildings in the true sense, and the coal light platforms on vaulted cottages which had no towers.</w:t>
      </w:r>
    </w:p>
    <w:p w14:paraId="20981AF6" w14:textId="77777777" w:rsidR="002161E8" w:rsidRPr="00E459A5" w:rsidRDefault="002161E8" w:rsidP="002161E8">
      <w:pPr>
        <w:pStyle w:val="BodyText"/>
        <w:rPr>
          <w:color w:val="FF0000"/>
        </w:rPr>
      </w:pPr>
      <w:r w:rsidRPr="00E459A5">
        <w:rPr>
          <w:color w:val="FF0000"/>
        </w:rPr>
        <w:t>However, for the most part our traditional lighthouse has a tower, whether wave-swept or not: and this will usually be the focus of concern in both the archaeology and the conservation of a lighthouse station, but not to the exclusion of the station as a whole.</w:t>
      </w:r>
    </w:p>
    <w:p w14:paraId="064F1F3F" w14:textId="77777777" w:rsidR="002161E8" w:rsidRPr="00E459A5" w:rsidRDefault="002161E8" w:rsidP="002161E8">
      <w:pPr>
        <w:pStyle w:val="BodyText"/>
        <w:rPr>
          <w:color w:val="FF0000"/>
        </w:rPr>
      </w:pPr>
      <w:r w:rsidRPr="00E459A5">
        <w:rPr>
          <w:color w:val="FF0000"/>
        </w:rPr>
        <w:t>We have already differentiated between two basic types of tower: one that must withstand being wave-swept, and one founded higher above sea level, or further back that need only withstand the normal rigours as any building in a harsh coastal environment.</w:t>
      </w:r>
    </w:p>
    <w:p w14:paraId="246E7022" w14:textId="77777777" w:rsidR="002161E8" w:rsidRPr="00E459A5" w:rsidRDefault="002161E8" w:rsidP="002161E8">
      <w:pPr>
        <w:pStyle w:val="BodyText"/>
        <w:rPr>
          <w:color w:val="FF0000"/>
        </w:rPr>
      </w:pPr>
      <w:r w:rsidRPr="00E459A5">
        <w:rPr>
          <w:color w:val="FF0000"/>
        </w:rPr>
        <w:t xml:space="preserve">The history of lighthouses engineered to withstand the full brunt of the sea begins properly in the eighteenth century. </w:t>
      </w:r>
      <w:r>
        <w:rPr>
          <w:color w:val="FF0000"/>
        </w:rPr>
        <w:t xml:space="preserve"> </w:t>
      </w:r>
      <w:r w:rsidRPr="00E459A5">
        <w:rPr>
          <w:color w:val="FF0000"/>
        </w:rPr>
        <w:t xml:space="preserve">Later still the engineering principal of massive interlocking stone blocks, with dovetailing on five out of </w:t>
      </w:r>
      <w:r w:rsidRPr="00E459A5">
        <w:rPr>
          <w:color w:val="FF0000"/>
        </w:rPr>
        <w:lastRenderedPageBreak/>
        <w:t xml:space="preserve">the six faces of each stone was introduced. </w:t>
      </w:r>
      <w:r>
        <w:rPr>
          <w:color w:val="FF0000"/>
        </w:rPr>
        <w:t xml:space="preserve"> </w:t>
      </w:r>
      <w:r w:rsidRPr="00E459A5">
        <w:rPr>
          <w:color w:val="FF0000"/>
        </w:rPr>
        <w:t>Interlocking stone became the tried and tested solution to the construction of offshore towers throughout the great lighthouse building era of the nineteenth century.</w:t>
      </w:r>
    </w:p>
    <w:p w14:paraId="3BD07D54" w14:textId="77777777" w:rsidR="002161E8" w:rsidRPr="00E459A5" w:rsidRDefault="002161E8" w:rsidP="002161E8">
      <w:pPr>
        <w:pStyle w:val="BodyText"/>
        <w:rPr>
          <w:color w:val="FF0000"/>
        </w:rPr>
      </w:pPr>
      <w:r w:rsidRPr="00E459A5">
        <w:rPr>
          <w:color w:val="FF0000"/>
        </w:rPr>
        <w:t xml:space="preserve">Interlocking solved the main problems of resisting displacement by the impact of waves, and eliminated gross water penetration as it was unable to follow the labyrinthine paths which the construction incorporated. </w:t>
      </w:r>
      <w:r>
        <w:rPr>
          <w:color w:val="FF0000"/>
        </w:rPr>
        <w:t xml:space="preserve"> </w:t>
      </w:r>
      <w:r w:rsidRPr="00E459A5">
        <w:rPr>
          <w:color w:val="FF0000"/>
        </w:rPr>
        <w:t xml:space="preserve">The complexity of this design called for the pre-erection of the stonework in workshops, or on any nearby land. </w:t>
      </w:r>
      <w:r>
        <w:rPr>
          <w:color w:val="FF0000"/>
        </w:rPr>
        <w:t xml:space="preserve"> </w:t>
      </w:r>
      <w:r w:rsidRPr="00E459A5">
        <w:rPr>
          <w:color w:val="FF0000"/>
        </w:rPr>
        <w:t>The interlock between stones was so effective that one was confident that the lighthouse would stand without mortar bonding although pointing was still required to prevent erosion of the joints.</w:t>
      </w:r>
      <w:r>
        <w:rPr>
          <w:color w:val="FF0000"/>
        </w:rPr>
        <w:t xml:space="preserve"> </w:t>
      </w:r>
      <w:r w:rsidRPr="00E459A5">
        <w:rPr>
          <w:color w:val="FF0000"/>
        </w:rPr>
        <w:t xml:space="preserve"> Later the stones became so precisely cut that each stone would be shipped out to site in a packing case to protect its edges.</w:t>
      </w:r>
    </w:p>
    <w:p w14:paraId="4864C31A" w14:textId="77777777" w:rsidR="002161E8" w:rsidRPr="00E459A5" w:rsidRDefault="002161E8" w:rsidP="002161E8">
      <w:pPr>
        <w:pStyle w:val="BodyText"/>
        <w:rPr>
          <w:color w:val="FF0000"/>
        </w:rPr>
      </w:pPr>
      <w:r w:rsidRPr="00E459A5">
        <w:rPr>
          <w:color w:val="FF0000"/>
        </w:rPr>
        <w:t>The dominant nineteenth-century core of our lighthouse population can be seen as a product of the Industrial Revolution both because cast iron and other prefabricated components and materials associated with this era were used, and because their architecture as a whole conveys the spirit of the time.</w:t>
      </w:r>
    </w:p>
    <w:p w14:paraId="5C9D9024" w14:textId="77777777" w:rsidR="002161E8" w:rsidRPr="00E459A5" w:rsidRDefault="002161E8" w:rsidP="002161E8">
      <w:pPr>
        <w:pStyle w:val="BodyText"/>
        <w:rPr>
          <w:color w:val="FF0000"/>
        </w:rPr>
      </w:pPr>
      <w:r w:rsidRPr="00E459A5">
        <w:rPr>
          <w:color w:val="FF0000"/>
        </w:rPr>
        <w:t xml:space="preserve">The towers were essentially the work of engineers: many rock towers were pre-erected on the mainland first, with few decisions being left to be made on site. </w:t>
      </w:r>
      <w:r>
        <w:rPr>
          <w:color w:val="FF0000"/>
        </w:rPr>
        <w:t xml:space="preserve"> </w:t>
      </w:r>
      <w:r w:rsidRPr="00E459A5">
        <w:rPr>
          <w:color w:val="FF0000"/>
        </w:rPr>
        <w:t xml:space="preserve">Lanterns were prefabricated in factories and generally had all the hallmarks of the precision that had entered other fields of endeavour. </w:t>
      </w:r>
      <w:r>
        <w:rPr>
          <w:color w:val="FF0000"/>
        </w:rPr>
        <w:t xml:space="preserve"> </w:t>
      </w:r>
      <w:r w:rsidRPr="00E459A5">
        <w:rPr>
          <w:color w:val="FF0000"/>
        </w:rPr>
        <w:t xml:space="preserve">Granite blocks were used on the tower lights because, with their self-weight and durability, they were the right components in an engineering equation. In a different context with a different brief, engineers might equally have turned to iron. </w:t>
      </w:r>
      <w:r>
        <w:rPr>
          <w:color w:val="FF0000"/>
        </w:rPr>
        <w:t xml:space="preserve"> </w:t>
      </w:r>
      <w:r w:rsidRPr="00E459A5">
        <w:rPr>
          <w:color w:val="FF0000"/>
        </w:rPr>
        <w:t xml:space="preserve">Several iron lighthouses were in fact built, some for export. </w:t>
      </w:r>
      <w:r>
        <w:rPr>
          <w:color w:val="FF0000"/>
        </w:rPr>
        <w:t xml:space="preserve"> </w:t>
      </w:r>
      <w:r w:rsidRPr="00E459A5">
        <w:rPr>
          <w:color w:val="FF0000"/>
        </w:rPr>
        <w:t xml:space="preserve">These could be prefabricated and then dismantled for shipment, and they did not have the volume or weight penalty of granite. </w:t>
      </w:r>
      <w:r>
        <w:rPr>
          <w:color w:val="FF0000"/>
        </w:rPr>
        <w:t xml:space="preserve"> </w:t>
      </w:r>
      <w:r w:rsidRPr="00E459A5">
        <w:rPr>
          <w:color w:val="FF0000"/>
        </w:rPr>
        <w:t>Because most lighthouses were built of stone rather than iron, they are not usually perceived as products of the Industrial Revolution.</w:t>
      </w:r>
    </w:p>
    <w:p w14:paraId="23AF8ACC" w14:textId="516C2DDD" w:rsidR="002161E8" w:rsidRPr="00E459A5" w:rsidRDefault="002161E8" w:rsidP="002161E8">
      <w:pPr>
        <w:pStyle w:val="BodyText"/>
        <w:rPr>
          <w:color w:val="FF0000"/>
        </w:rPr>
      </w:pPr>
      <w:r w:rsidRPr="00E459A5">
        <w:rPr>
          <w:color w:val="FF0000"/>
        </w:rPr>
        <w:t>Lighthouse stands somewhat apart from the generality of buildings meriting conservation, but not completely so.</w:t>
      </w:r>
      <w:r>
        <w:rPr>
          <w:color w:val="FF0000"/>
        </w:rPr>
        <w:t xml:space="preserve"> </w:t>
      </w:r>
      <w:r w:rsidRPr="00E459A5">
        <w:rPr>
          <w:color w:val="FF0000"/>
        </w:rPr>
        <w:t xml:space="preserve"> We have referred to the minority of pre-nineteenth century, non-wave-washed lights that are built of lime mortar and rubble: here the conservator can usually turn to familiar lime-based techniques. </w:t>
      </w:r>
      <w:r>
        <w:rPr>
          <w:color w:val="FF0000"/>
        </w:rPr>
        <w:t xml:space="preserve"> </w:t>
      </w:r>
      <w:r w:rsidRPr="00E459A5">
        <w:rPr>
          <w:color w:val="FF0000"/>
        </w:rPr>
        <w:t xml:space="preserve">Much else is familiar also: the principles of good maintenance, the exclusion of water and dampness, ensuring good ventilation, etc. </w:t>
      </w:r>
      <w:r>
        <w:rPr>
          <w:color w:val="FF0000"/>
        </w:rPr>
        <w:t xml:space="preserve"> </w:t>
      </w:r>
      <w:r w:rsidRPr="00E459A5">
        <w:rPr>
          <w:color w:val="FF0000"/>
        </w:rPr>
        <w:t>But</w:t>
      </w:r>
      <w:r>
        <w:rPr>
          <w:color w:val="FF0000"/>
        </w:rPr>
        <w:t>, moving</w:t>
      </w:r>
      <w:r w:rsidRPr="00E459A5">
        <w:rPr>
          <w:color w:val="FF0000"/>
        </w:rPr>
        <w:t xml:space="preserve"> on to the nineteenth century lighthouses, often now confidently sited close to waves and salt water, more exceptional circumstances may apply to any work on them:</w:t>
      </w:r>
    </w:p>
    <w:p w14:paraId="206C8628" w14:textId="77777777" w:rsidR="002161E8" w:rsidRPr="00E459A5" w:rsidRDefault="002161E8" w:rsidP="002161E8">
      <w:pPr>
        <w:pStyle w:val="Bullet1"/>
        <w:rPr>
          <w:color w:val="FF0000"/>
        </w:rPr>
      </w:pPr>
      <w:r w:rsidRPr="00E459A5">
        <w:rPr>
          <w:color w:val="FF0000"/>
        </w:rPr>
        <w:t>exceptional exposure to sea-water, and windblown, hygroscopic sea-salt;</w:t>
      </w:r>
    </w:p>
    <w:p w14:paraId="7E638265" w14:textId="77777777" w:rsidR="002161E8" w:rsidRPr="00E459A5" w:rsidRDefault="002161E8" w:rsidP="002161E8">
      <w:pPr>
        <w:pStyle w:val="Bullet1"/>
        <w:rPr>
          <w:color w:val="FF0000"/>
        </w:rPr>
      </w:pPr>
      <w:r w:rsidRPr="00E459A5">
        <w:rPr>
          <w:color w:val="FF0000"/>
        </w:rPr>
        <w:t>difficulty, or extreme difficulty, in gaining access to undertake repairs;</w:t>
      </w:r>
    </w:p>
    <w:p w14:paraId="4A8E630A" w14:textId="77777777" w:rsidR="002161E8" w:rsidRPr="00E459A5" w:rsidRDefault="002161E8" w:rsidP="002161E8">
      <w:pPr>
        <w:pStyle w:val="Bullet1"/>
        <w:rPr>
          <w:color w:val="FF0000"/>
        </w:rPr>
      </w:pPr>
      <w:r w:rsidRPr="00E459A5">
        <w:rPr>
          <w:color w:val="FF0000"/>
        </w:rPr>
        <w:t>difficulty in undertaking repairs because of the need to keep key stations functioning;</w:t>
      </w:r>
    </w:p>
    <w:p w14:paraId="537A4455" w14:textId="77777777" w:rsidR="002161E8" w:rsidRPr="00E459A5" w:rsidRDefault="002161E8" w:rsidP="002161E8">
      <w:pPr>
        <w:pStyle w:val="Bullet1"/>
        <w:rPr>
          <w:color w:val="FF0000"/>
        </w:rPr>
      </w:pPr>
      <w:r w:rsidRPr="00E459A5">
        <w:rPr>
          <w:color w:val="FF0000"/>
        </w:rPr>
        <w:t>the use of interlocking masonry, dowels, trenails, and other engineered reinforcement;</w:t>
      </w:r>
    </w:p>
    <w:p w14:paraId="149C5895" w14:textId="77777777" w:rsidR="002161E8" w:rsidRPr="00E459A5" w:rsidRDefault="002161E8" w:rsidP="002161E8">
      <w:pPr>
        <w:pStyle w:val="Bullet1"/>
        <w:rPr>
          <w:color w:val="FF0000"/>
        </w:rPr>
      </w:pPr>
      <w:r w:rsidRPr="00E459A5">
        <w:rPr>
          <w:color w:val="FF0000"/>
        </w:rPr>
        <w:t>pozzuolanic mortars used in the initial construction, not easily available today;</w:t>
      </w:r>
    </w:p>
    <w:p w14:paraId="4CFF0E97" w14:textId="77777777" w:rsidR="002161E8" w:rsidRPr="00E459A5" w:rsidRDefault="002161E8" w:rsidP="002161E8">
      <w:pPr>
        <w:pStyle w:val="Bullet1"/>
        <w:rPr>
          <w:color w:val="FF0000"/>
        </w:rPr>
      </w:pPr>
      <w:r w:rsidRPr="00E459A5">
        <w:rPr>
          <w:color w:val="FF0000"/>
        </w:rPr>
        <w:t>many years of subsequent use of cement technology;</w:t>
      </w:r>
    </w:p>
    <w:p w14:paraId="6FDF951D" w14:textId="77777777" w:rsidR="002161E8" w:rsidRPr="00E459A5" w:rsidRDefault="002161E8" w:rsidP="002161E8">
      <w:pPr>
        <w:pStyle w:val="Bullet1"/>
        <w:rPr>
          <w:color w:val="FF0000"/>
        </w:rPr>
      </w:pPr>
      <w:r w:rsidRPr="00E459A5">
        <w:rPr>
          <w:color w:val="FF0000"/>
        </w:rPr>
        <w:t>highly engineered environments, where the interface between equipment and building is a major element to be conserved.</w:t>
      </w:r>
    </w:p>
    <w:p w14:paraId="6F6866B4" w14:textId="77777777" w:rsidR="002161E8" w:rsidRDefault="002161E8" w:rsidP="002161E8">
      <w:pPr>
        <w:pStyle w:val="BodyText"/>
        <w:rPr>
          <w:color w:val="FF0000"/>
        </w:rPr>
      </w:pPr>
      <w:r w:rsidRPr="00E459A5">
        <w:rPr>
          <w:color w:val="FF0000"/>
        </w:rPr>
        <w:t xml:space="preserve">It should be noted that work on lighthouses by a Lighthouse Authority is normally exempt from Statutory Building Regulations.  This usually applies to the domestic facilities of a lighthouse station as well as the light tower. </w:t>
      </w:r>
      <w:r>
        <w:rPr>
          <w:color w:val="FF0000"/>
        </w:rPr>
        <w:t xml:space="preserve"> </w:t>
      </w:r>
      <w:r w:rsidRPr="00E459A5">
        <w:rPr>
          <w:color w:val="FF0000"/>
        </w:rPr>
        <w:t>Presumably this exemption ceases when a light is discontinued and sold.</w:t>
      </w:r>
    </w:p>
    <w:p w14:paraId="27AB282F" w14:textId="77777777" w:rsidR="002161E8" w:rsidRPr="00E459A5" w:rsidRDefault="002161E8" w:rsidP="00C87E37">
      <w:pPr>
        <w:pStyle w:val="BodyText"/>
      </w:pPr>
    </w:p>
    <w:p w14:paraId="43BA03B6" w14:textId="77777777" w:rsidR="001260C6" w:rsidRPr="00E459A5" w:rsidRDefault="001260C6" w:rsidP="00C87E37">
      <w:pPr>
        <w:pStyle w:val="BodyText"/>
      </w:pPr>
    </w:p>
    <w:p w14:paraId="522D4318" w14:textId="77777777" w:rsidR="001260C6" w:rsidRPr="00E459A5" w:rsidRDefault="001260C6" w:rsidP="00C87E37">
      <w:pPr>
        <w:pStyle w:val="BodyText"/>
      </w:pPr>
    </w:p>
    <w:p w14:paraId="4CC2230D" w14:textId="302CCFDD" w:rsidR="00A748A1" w:rsidRPr="00E459A5" w:rsidRDefault="00A748A1">
      <w:pPr>
        <w:spacing w:after="200" w:line="276" w:lineRule="auto"/>
        <w:rPr>
          <w:rFonts w:asciiTheme="majorHAnsi" w:eastAsiaTheme="majorEastAsia" w:hAnsiTheme="majorHAnsi" w:cstheme="majorBidi"/>
          <w:b/>
          <w:bCs/>
          <w:caps/>
          <w:color w:val="407EC9"/>
          <w:sz w:val="24"/>
          <w:szCs w:val="24"/>
        </w:rPr>
      </w:pPr>
    </w:p>
    <w:sectPr w:rsidR="00A748A1" w:rsidRPr="00E459A5" w:rsidSect="00A9670C">
      <w:headerReference w:type="default" r:id="rId24"/>
      <w:footerReference w:type="default" r:id="rId25"/>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Michael Hadley" w:date="2016-03-15T14:53:00Z" w:initials="MH">
    <w:p w14:paraId="3EA112C0" w14:textId="77777777" w:rsidR="00D42620" w:rsidRDefault="00D42620">
      <w:pPr>
        <w:pStyle w:val="CommentText"/>
      </w:pPr>
      <w:r>
        <w:rPr>
          <w:rStyle w:val="CommentReference"/>
        </w:rPr>
        <w:annotationRef/>
      </w:r>
      <w:r>
        <w:t>Insert date approved by Council (Month &amp; Year)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A112C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A112C0" w16cid:durableId="1D870CF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495115" w14:textId="77777777" w:rsidR="00361596" w:rsidRDefault="00361596" w:rsidP="003274DB">
      <w:r>
        <w:separator/>
      </w:r>
    </w:p>
    <w:p w14:paraId="52B87875" w14:textId="77777777" w:rsidR="00361596" w:rsidRDefault="00361596"/>
    <w:p w14:paraId="09F1F4A7" w14:textId="77777777" w:rsidR="00361596" w:rsidRDefault="00361596"/>
  </w:endnote>
  <w:endnote w:type="continuationSeparator" w:id="0">
    <w:p w14:paraId="0D65A448" w14:textId="77777777" w:rsidR="00361596" w:rsidRDefault="00361596" w:rsidP="003274DB">
      <w:r>
        <w:continuationSeparator/>
      </w:r>
    </w:p>
    <w:p w14:paraId="0F5C0FE9" w14:textId="77777777" w:rsidR="00361596" w:rsidRDefault="00361596"/>
    <w:p w14:paraId="59DB287F" w14:textId="77777777" w:rsidR="00361596" w:rsidRDefault="003615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7CD9E" w14:textId="77777777" w:rsidR="00D42620" w:rsidRDefault="00D42620"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4814C4" w14:textId="77777777" w:rsidR="00D42620" w:rsidRDefault="00D42620"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6519265" w14:textId="77777777" w:rsidR="00D42620" w:rsidRDefault="00D42620"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26A1BD0" w14:textId="77777777" w:rsidR="00D42620" w:rsidRDefault="00D42620"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BB9BC6D" w14:textId="77777777" w:rsidR="00D42620" w:rsidRDefault="00D42620"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0FFBD" w14:textId="77777777" w:rsidR="00D42620" w:rsidRDefault="00D42620"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430476EE" wp14:editId="1D534F58">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0CA6A8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243F98BB" w14:textId="77777777" w:rsidR="00D42620" w:rsidRPr="00ED2A8D" w:rsidRDefault="00D42620" w:rsidP="008747E0">
    <w:pPr>
      <w:pStyle w:val="Footer"/>
    </w:pPr>
    <w:r w:rsidRPr="00442889">
      <w:rPr>
        <w:noProof/>
        <w:lang w:val="en-IE" w:eastAsia="en-IE"/>
      </w:rPr>
      <w:drawing>
        <wp:anchor distT="0" distB="0" distL="114300" distR="114300" simplePos="0" relativeHeight="251661312" behindDoc="1" locked="0" layoutInCell="1" allowOverlap="1" wp14:anchorId="2017B65E" wp14:editId="48BBEDFE">
          <wp:simplePos x="0" y="0"/>
          <wp:positionH relativeFrom="page">
            <wp:posOffset>543560</wp:posOffset>
          </wp:positionH>
          <wp:positionV relativeFrom="page">
            <wp:posOffset>9725025</wp:posOffset>
          </wp:positionV>
          <wp:extent cx="3247200" cy="723600"/>
          <wp:effectExtent l="0" t="0" r="0" b="635"/>
          <wp:wrapNone/>
          <wp:docPr id="4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6D2F1B6" w14:textId="77777777" w:rsidR="00D42620" w:rsidRPr="00ED2A8D" w:rsidRDefault="00D42620" w:rsidP="008747E0">
    <w:pPr>
      <w:pStyle w:val="Footer"/>
    </w:pPr>
  </w:p>
  <w:p w14:paraId="558FA8AF" w14:textId="77777777" w:rsidR="00D42620" w:rsidRPr="00ED2A8D" w:rsidRDefault="00D42620" w:rsidP="008747E0">
    <w:pPr>
      <w:pStyle w:val="Footer"/>
    </w:pPr>
  </w:p>
  <w:p w14:paraId="03472C0D" w14:textId="77777777" w:rsidR="00D42620" w:rsidRPr="00ED2A8D" w:rsidRDefault="00D42620"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FA623" w14:textId="77777777" w:rsidR="00D42620" w:rsidRDefault="00D42620"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1004631D" wp14:editId="135B0A6F">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CEE6734"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49B55E50" w14:textId="77777777" w:rsidR="00D42620" w:rsidRPr="00C907DF" w:rsidRDefault="00D42620"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4DEFF57C" w14:textId="77777777" w:rsidR="00D42620" w:rsidRPr="00525922" w:rsidRDefault="00D4262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6263C" w14:textId="77777777" w:rsidR="00D42620" w:rsidRPr="00C716E5" w:rsidRDefault="00D42620" w:rsidP="00C716E5">
    <w:pPr>
      <w:pStyle w:val="Footer"/>
      <w:rPr>
        <w:sz w:val="15"/>
        <w:szCs w:val="15"/>
      </w:rPr>
    </w:pPr>
  </w:p>
  <w:p w14:paraId="53A5A496" w14:textId="77777777" w:rsidR="00D42620" w:rsidRDefault="00D42620" w:rsidP="00C716E5">
    <w:pPr>
      <w:pStyle w:val="Footerportrait"/>
    </w:pPr>
  </w:p>
  <w:p w14:paraId="14A7F1B3" w14:textId="20697B28" w:rsidR="00D42620" w:rsidRPr="00C907DF" w:rsidRDefault="00361596" w:rsidP="00C716E5">
    <w:pPr>
      <w:pStyle w:val="Footerportrait"/>
      <w:rPr>
        <w:rStyle w:val="PageNumber"/>
        <w:szCs w:val="15"/>
      </w:rPr>
    </w:pPr>
    <w:r>
      <w:fldChar w:fldCharType="begin"/>
    </w:r>
    <w:r>
      <w:instrText xml:space="preserve"> STYLEREF "Document type" \* MERGEFORMAT </w:instrText>
    </w:r>
    <w:r>
      <w:fldChar w:fldCharType="separate"/>
    </w:r>
    <w:r w:rsidR="00311ED2">
      <w:t>IALA Guideline</w:t>
    </w:r>
    <w:r>
      <w:fldChar w:fldCharType="end"/>
    </w:r>
    <w:r w:rsidR="00D42620" w:rsidRPr="00C907DF">
      <w:t xml:space="preserve"> </w:t>
    </w:r>
    <w:r>
      <w:fldChar w:fldCharType="begin"/>
    </w:r>
    <w:r>
      <w:instrText xml:space="preserve"> STYLEREF "Document number" \* MERGEFORMAT </w:instrText>
    </w:r>
    <w:r>
      <w:fldChar w:fldCharType="separate"/>
    </w:r>
    <w:r w:rsidR="00311ED2">
      <w:t>1???</w:t>
    </w:r>
    <w:r>
      <w:fldChar w:fldCharType="end"/>
    </w:r>
    <w:r w:rsidR="00D42620" w:rsidRPr="00C907DF">
      <w:t xml:space="preserve"> –</w:t>
    </w:r>
    <w:r w:rsidR="00D42620">
      <w:t xml:space="preserve"> </w:t>
    </w:r>
    <w:r>
      <w:fldChar w:fldCharType="begin"/>
    </w:r>
    <w:r>
      <w:instrText xml:space="preserve"> STYLEREF "Document name" \* MERGEFORMAT </w:instrText>
    </w:r>
    <w:r>
      <w:fldChar w:fldCharType="separate"/>
    </w:r>
    <w:r w:rsidR="00311ED2">
      <w:t>Maintenance of AtoN Structures</w:t>
    </w:r>
    <w:r>
      <w:fldChar w:fldCharType="end"/>
    </w:r>
  </w:p>
  <w:p w14:paraId="09F02663" w14:textId="5CC03AB0" w:rsidR="00D42620" w:rsidRPr="00C907DF" w:rsidRDefault="00361596" w:rsidP="00C716E5">
    <w:pPr>
      <w:pStyle w:val="Footerportrait"/>
    </w:pPr>
    <w:r>
      <w:fldChar w:fldCharType="begin"/>
    </w:r>
    <w:r>
      <w:instrText xml:space="preserve"> STYLEREF "Edition number" \* MERGEFORMAT </w:instrText>
    </w:r>
    <w:r>
      <w:fldChar w:fldCharType="separate"/>
    </w:r>
    <w:r w:rsidR="00311ED2">
      <w:t>Edition 1.0</w:t>
    </w:r>
    <w:r>
      <w:fldChar w:fldCharType="end"/>
    </w:r>
    <w:r w:rsidR="00D42620">
      <w:t xml:space="preserve">  </w:t>
    </w:r>
    <w:r>
      <w:fldChar w:fldCharType="begin"/>
    </w:r>
    <w:r>
      <w:instrText xml:space="preserve"> STYLEREF "Document date" \* MERGEFORMAT </w:instrText>
    </w:r>
    <w:r>
      <w:fldChar w:fldCharType="separate"/>
    </w:r>
    <w:r w:rsidR="00311ED2">
      <w:t>Document date</w:t>
    </w:r>
    <w:r>
      <w:fldChar w:fldCharType="end"/>
    </w:r>
    <w:r w:rsidR="00D42620" w:rsidRPr="00C907DF">
      <w:tab/>
    </w:r>
    <w:r w:rsidR="00D42620">
      <w:t xml:space="preserve">P </w:t>
    </w:r>
    <w:r w:rsidR="00D42620" w:rsidRPr="00C907DF">
      <w:rPr>
        <w:rStyle w:val="PageNumber"/>
        <w:szCs w:val="15"/>
      </w:rPr>
      <w:fldChar w:fldCharType="begin"/>
    </w:r>
    <w:r w:rsidR="00D42620" w:rsidRPr="00C907DF">
      <w:rPr>
        <w:rStyle w:val="PageNumber"/>
        <w:szCs w:val="15"/>
      </w:rPr>
      <w:instrText xml:space="preserve">PAGE  </w:instrText>
    </w:r>
    <w:r w:rsidR="00D42620" w:rsidRPr="00C907DF">
      <w:rPr>
        <w:rStyle w:val="PageNumber"/>
        <w:szCs w:val="15"/>
      </w:rPr>
      <w:fldChar w:fldCharType="separate"/>
    </w:r>
    <w:r w:rsidR="00311ED2">
      <w:rPr>
        <w:rStyle w:val="PageNumber"/>
        <w:szCs w:val="15"/>
      </w:rPr>
      <w:t>7</w:t>
    </w:r>
    <w:r w:rsidR="00D42620"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0E70C" w14:textId="77777777" w:rsidR="00D42620" w:rsidRDefault="00D42620" w:rsidP="00C716E5">
    <w:pPr>
      <w:pStyle w:val="Footer"/>
    </w:pPr>
  </w:p>
  <w:p w14:paraId="74EC81C3" w14:textId="77777777" w:rsidR="00D42620" w:rsidRDefault="00D42620" w:rsidP="00C716E5">
    <w:pPr>
      <w:pStyle w:val="Footerportrait"/>
    </w:pPr>
  </w:p>
  <w:p w14:paraId="303AFDD7" w14:textId="2342572C" w:rsidR="00D42620" w:rsidRPr="00C907DF" w:rsidRDefault="00361596" w:rsidP="00C716E5">
    <w:pPr>
      <w:pStyle w:val="Footerportrait"/>
      <w:rPr>
        <w:rStyle w:val="PageNumber"/>
        <w:szCs w:val="15"/>
      </w:rPr>
    </w:pPr>
    <w:r>
      <w:fldChar w:fldCharType="begin"/>
    </w:r>
    <w:r>
      <w:instrText xml:space="preserve"> STYLEREF "Document type" \* MERGEFORMAT </w:instrText>
    </w:r>
    <w:r>
      <w:fldChar w:fldCharType="separate"/>
    </w:r>
    <w:r w:rsidR="00311ED2">
      <w:t>IALA Guideline</w:t>
    </w:r>
    <w:r>
      <w:fldChar w:fldCharType="end"/>
    </w:r>
    <w:r w:rsidR="00D42620" w:rsidRPr="00C907DF">
      <w:t xml:space="preserve"> </w:t>
    </w:r>
    <w:r>
      <w:fldChar w:fldCharType="begin"/>
    </w:r>
    <w:r>
      <w:instrText xml:space="preserve"> STYLEREF "Document number" \* MERGEFORMAT </w:instrText>
    </w:r>
    <w:r>
      <w:fldChar w:fldCharType="separate"/>
    </w:r>
    <w:r w:rsidR="00311ED2">
      <w:t>1???</w:t>
    </w:r>
    <w:r>
      <w:fldChar w:fldCharType="end"/>
    </w:r>
    <w:r w:rsidR="00D42620" w:rsidRPr="00C907DF">
      <w:t xml:space="preserve"> –</w:t>
    </w:r>
    <w:r w:rsidR="00D42620">
      <w:t xml:space="preserve"> </w:t>
    </w:r>
    <w:r>
      <w:fldChar w:fldCharType="begin"/>
    </w:r>
    <w:r>
      <w:instrText xml:space="preserve"> STYLEREF "Document name" \* MERGEFORMAT </w:instrText>
    </w:r>
    <w:r>
      <w:fldChar w:fldCharType="separate"/>
    </w:r>
    <w:r w:rsidR="00311ED2">
      <w:t>Maintenance of AtoN Structures</w:t>
    </w:r>
    <w:r>
      <w:fldChar w:fldCharType="end"/>
    </w:r>
  </w:p>
  <w:p w14:paraId="6228FF70" w14:textId="7379B1A7" w:rsidR="00D42620" w:rsidRPr="00525922" w:rsidRDefault="00361596" w:rsidP="00C716E5">
    <w:pPr>
      <w:pStyle w:val="Footerportrait"/>
    </w:pPr>
    <w:r>
      <w:fldChar w:fldCharType="begin"/>
    </w:r>
    <w:r>
      <w:instrText xml:space="preserve"> STYLEREF "Edition number" \* MERGEFORMAT </w:instrText>
    </w:r>
    <w:r>
      <w:fldChar w:fldCharType="separate"/>
    </w:r>
    <w:r w:rsidR="00311ED2">
      <w:t>Edition 1.0</w:t>
    </w:r>
    <w:r>
      <w:fldChar w:fldCharType="end"/>
    </w:r>
    <w:r w:rsidR="00D42620" w:rsidRPr="00C907DF">
      <w:tab/>
    </w:r>
    <w:r w:rsidR="00D42620">
      <w:t xml:space="preserve">P </w:t>
    </w:r>
    <w:r w:rsidR="00D42620" w:rsidRPr="00C907DF">
      <w:rPr>
        <w:rStyle w:val="PageNumber"/>
        <w:szCs w:val="15"/>
      </w:rPr>
      <w:fldChar w:fldCharType="begin"/>
    </w:r>
    <w:r w:rsidR="00D42620" w:rsidRPr="00C907DF">
      <w:rPr>
        <w:rStyle w:val="PageNumber"/>
        <w:szCs w:val="15"/>
      </w:rPr>
      <w:instrText xml:space="preserve">PAGE  </w:instrText>
    </w:r>
    <w:r w:rsidR="00D42620" w:rsidRPr="00C907DF">
      <w:rPr>
        <w:rStyle w:val="PageNumber"/>
        <w:szCs w:val="15"/>
      </w:rPr>
      <w:fldChar w:fldCharType="separate"/>
    </w:r>
    <w:r w:rsidR="00311ED2">
      <w:rPr>
        <w:rStyle w:val="PageNumber"/>
        <w:szCs w:val="15"/>
      </w:rPr>
      <w:t>4</w:t>
    </w:r>
    <w:r w:rsidR="00D42620"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6152C" w14:textId="77777777" w:rsidR="00D42620" w:rsidRDefault="00D42620" w:rsidP="00C716E5">
    <w:pPr>
      <w:pStyle w:val="Footer"/>
    </w:pPr>
  </w:p>
  <w:p w14:paraId="77E6EA5C" w14:textId="77777777" w:rsidR="00D42620" w:rsidRDefault="00D42620" w:rsidP="00C716E5">
    <w:pPr>
      <w:pStyle w:val="Footerportrait"/>
    </w:pPr>
  </w:p>
  <w:p w14:paraId="70B9C028" w14:textId="76826F3C" w:rsidR="00D42620" w:rsidRPr="00C907DF" w:rsidRDefault="00361596" w:rsidP="00184C2E">
    <w:pPr>
      <w:pStyle w:val="Footerportrait"/>
      <w:tabs>
        <w:tab w:val="clear" w:pos="10206"/>
        <w:tab w:val="right" w:pos="15137"/>
      </w:tabs>
    </w:pPr>
    <w:r>
      <w:fldChar w:fldCharType="begin"/>
    </w:r>
    <w:r>
      <w:instrText xml:space="preserve"> STYLEREF "Document type" \* MERGEFORMAT </w:instrText>
    </w:r>
    <w:r>
      <w:fldChar w:fldCharType="separate"/>
    </w:r>
    <w:r w:rsidR="00311ED2">
      <w:t>IALA Guideline</w:t>
    </w:r>
    <w:r>
      <w:fldChar w:fldCharType="end"/>
    </w:r>
    <w:r w:rsidR="00D42620" w:rsidRPr="00C907DF">
      <w:t xml:space="preserve"> </w:t>
    </w:r>
    <w:r>
      <w:fldChar w:fldCharType="begin"/>
    </w:r>
    <w:r>
      <w:instrText xml:space="preserve"> STYLEREF "Document number" \* </w:instrText>
    </w:r>
    <w:r>
      <w:instrText xml:space="preserve">MERGEFORMAT </w:instrText>
    </w:r>
    <w:r>
      <w:fldChar w:fldCharType="separate"/>
    </w:r>
    <w:r w:rsidR="00311ED2">
      <w:t>1???</w:t>
    </w:r>
    <w:r>
      <w:fldChar w:fldCharType="end"/>
    </w:r>
    <w:r w:rsidR="00D42620" w:rsidRPr="00C907DF">
      <w:t xml:space="preserve"> –</w:t>
    </w:r>
    <w:r w:rsidR="00D42620">
      <w:t xml:space="preserve"> </w:t>
    </w:r>
    <w:r>
      <w:fldChar w:fldCharType="begin"/>
    </w:r>
    <w:r>
      <w:instrText xml:space="preserve"> STYLEREF "Document name" \* MERGEFORMAT </w:instrText>
    </w:r>
    <w:r>
      <w:fldChar w:fldCharType="separate"/>
    </w:r>
    <w:r w:rsidR="00311ED2">
      <w:t>Maintenance of AtoN Structures</w:t>
    </w:r>
    <w:r>
      <w:fldChar w:fldCharType="end"/>
    </w:r>
    <w:r w:rsidR="00D42620">
      <w:tab/>
    </w:r>
  </w:p>
  <w:p w14:paraId="210DBEBC" w14:textId="2505AF56" w:rsidR="00D42620" w:rsidRPr="00C907DF" w:rsidRDefault="00361596" w:rsidP="00184C2E">
    <w:pPr>
      <w:pStyle w:val="Footerportrait"/>
      <w:tabs>
        <w:tab w:val="clear" w:pos="10206"/>
        <w:tab w:val="right" w:pos="15137"/>
      </w:tabs>
    </w:pPr>
    <w:r>
      <w:fldChar w:fldCharType="begin"/>
    </w:r>
    <w:r>
      <w:instrText xml:space="preserve"> STYLEREF "Edition number" \* MERGEFORMAT </w:instrText>
    </w:r>
    <w:r>
      <w:fldChar w:fldCharType="separate"/>
    </w:r>
    <w:r w:rsidR="00311ED2">
      <w:t>Edition 1.0</w:t>
    </w:r>
    <w:r>
      <w:fldChar w:fldCharType="end"/>
    </w:r>
    <w:r w:rsidR="00D42620">
      <w:t xml:space="preserve">  </w:t>
    </w:r>
    <w:r>
      <w:fldChar w:fldCharType="begin"/>
    </w:r>
    <w:r>
      <w:instrText xml:space="preserve"> STYLEREF "Document date" \* MERGEFORMAT </w:instrText>
    </w:r>
    <w:r>
      <w:fldChar w:fldCharType="separate"/>
    </w:r>
    <w:r w:rsidR="00311ED2">
      <w:t>Document date</w:t>
    </w:r>
    <w:r>
      <w:fldChar w:fldCharType="end"/>
    </w:r>
    <w:r w:rsidR="00D42620">
      <w:tab/>
    </w:r>
    <w:r w:rsidR="00D42620">
      <w:rPr>
        <w:rStyle w:val="PageNumber"/>
        <w:szCs w:val="15"/>
      </w:rPr>
      <w:t xml:space="preserve">P </w:t>
    </w:r>
    <w:r w:rsidR="00D42620" w:rsidRPr="00C907DF">
      <w:rPr>
        <w:rStyle w:val="PageNumber"/>
        <w:szCs w:val="15"/>
      </w:rPr>
      <w:fldChar w:fldCharType="begin"/>
    </w:r>
    <w:r w:rsidR="00D42620" w:rsidRPr="00C907DF">
      <w:rPr>
        <w:rStyle w:val="PageNumber"/>
        <w:szCs w:val="15"/>
      </w:rPr>
      <w:instrText xml:space="preserve">PAGE  </w:instrText>
    </w:r>
    <w:r w:rsidR="00D42620" w:rsidRPr="00C907DF">
      <w:rPr>
        <w:rStyle w:val="PageNumber"/>
        <w:szCs w:val="15"/>
      </w:rPr>
      <w:fldChar w:fldCharType="separate"/>
    </w:r>
    <w:r w:rsidR="00311ED2">
      <w:rPr>
        <w:rStyle w:val="PageNumber"/>
        <w:szCs w:val="15"/>
      </w:rPr>
      <w:t>20</w:t>
    </w:r>
    <w:r w:rsidR="00D42620" w:rsidRPr="00C907DF">
      <w:rPr>
        <w:rStyle w:val="PageNumber"/>
        <w:szCs w:val="15"/>
      </w:rPr>
      <w:fldChar w:fldCharType="end"/>
    </w:r>
  </w:p>
  <w:p w14:paraId="359D822C" w14:textId="77777777" w:rsidR="00D42620" w:rsidRDefault="00D4262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23EA97" w14:textId="77777777" w:rsidR="00361596" w:rsidRDefault="00361596" w:rsidP="003274DB">
      <w:r>
        <w:separator/>
      </w:r>
    </w:p>
    <w:p w14:paraId="46EB79B2" w14:textId="77777777" w:rsidR="00361596" w:rsidRDefault="00361596"/>
    <w:p w14:paraId="52A88F82" w14:textId="77777777" w:rsidR="00361596" w:rsidRDefault="00361596"/>
  </w:footnote>
  <w:footnote w:type="continuationSeparator" w:id="0">
    <w:p w14:paraId="4CFB32F7" w14:textId="77777777" w:rsidR="00361596" w:rsidRDefault="00361596" w:rsidP="003274DB">
      <w:r>
        <w:continuationSeparator/>
      </w:r>
    </w:p>
    <w:p w14:paraId="5BDF1342" w14:textId="77777777" w:rsidR="00361596" w:rsidRDefault="00361596"/>
    <w:p w14:paraId="17F2A98A" w14:textId="77777777" w:rsidR="00361596" w:rsidRDefault="0036159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552F8" w14:textId="4BECE28A" w:rsidR="00311ED2" w:rsidRDefault="00311ED2" w:rsidP="00BA5ED5">
    <w:pPr>
      <w:pStyle w:val="Header"/>
      <w:jc w:val="right"/>
      <w:rPr>
        <w:ins w:id="5" w:author="Seamus Doyle" w:date="2018-08-01T17:30:00Z"/>
      </w:rPr>
    </w:pPr>
    <w:ins w:id="6" w:author="Seamus Doyle" w:date="2018-08-01T17:30:00Z">
      <w:r>
        <w:t>ENG8-10.3</w:t>
      </w:r>
    </w:ins>
  </w:p>
  <w:p w14:paraId="46468EE2" w14:textId="0CC63034" w:rsidR="000D749B" w:rsidDel="00311ED2" w:rsidRDefault="00311ED2" w:rsidP="00BA5ED5">
    <w:pPr>
      <w:pStyle w:val="Header"/>
      <w:jc w:val="right"/>
      <w:rPr>
        <w:del w:id="7" w:author="Seamus Doyle" w:date="2018-08-01T17:30:00Z"/>
      </w:rPr>
    </w:pPr>
    <w:ins w:id="8" w:author="Seamus Doyle" w:date="2018-08-01T17:30:00Z">
      <w:r>
        <w:t xml:space="preserve">Formerly </w:t>
      </w:r>
    </w:ins>
    <w:r w:rsidR="000D749B">
      <w:t>ENG7-11.2.3</w:t>
    </w:r>
  </w:p>
  <w:p w14:paraId="36426C5A" w14:textId="0C8D2076" w:rsidR="00D42620" w:rsidDel="00972401" w:rsidRDefault="000D749B" w:rsidP="00BA5ED5">
    <w:pPr>
      <w:pStyle w:val="Header"/>
      <w:jc w:val="right"/>
      <w:rPr>
        <w:del w:id="9" w:author="Seamus Doyle" w:date="2017-10-12T10:46:00Z"/>
      </w:rPr>
    </w:pPr>
    <w:del w:id="10" w:author="Seamus Doyle" w:date="2018-08-01T17:30:00Z">
      <w:r w:rsidDel="00311ED2">
        <w:delText xml:space="preserve">Formerly </w:delText>
      </w:r>
      <w:r w:rsidR="00D42620" w:rsidDel="00311ED2">
        <w:delText>ENG7-10.11</w:delText>
      </w:r>
    </w:del>
  </w:p>
  <w:p w14:paraId="39A559A9" w14:textId="3C7B375F" w:rsidR="00D42620" w:rsidRPr="00ED2A8D" w:rsidRDefault="00D42620" w:rsidP="00BA5ED5">
    <w:pPr>
      <w:pStyle w:val="Header"/>
      <w:jc w:val="right"/>
    </w:pPr>
    <w:r w:rsidRPr="00442889">
      <w:rPr>
        <w:noProof/>
        <w:lang w:val="en-IE" w:eastAsia="en-IE"/>
      </w:rPr>
      <w:drawing>
        <wp:anchor distT="0" distB="0" distL="114300" distR="114300" simplePos="0" relativeHeight="251657214" behindDoc="1" locked="0" layoutInCell="1" allowOverlap="1" wp14:anchorId="2BAF3F2A" wp14:editId="7D16FA62">
          <wp:simplePos x="0" y="0"/>
          <wp:positionH relativeFrom="page">
            <wp:posOffset>2880360</wp:posOffset>
          </wp:positionH>
          <wp:positionV relativeFrom="page">
            <wp:posOffset>180340</wp:posOffset>
          </wp:positionV>
          <wp:extent cx="1803600" cy="1440000"/>
          <wp:effectExtent l="0" t="0" r="6350" b="825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240BB9C6" w14:textId="77777777" w:rsidR="00D42620" w:rsidRPr="00ED2A8D" w:rsidRDefault="00D42620" w:rsidP="008747E0">
    <w:pPr>
      <w:pStyle w:val="Header"/>
    </w:pPr>
  </w:p>
  <w:p w14:paraId="70E2A1E4" w14:textId="77777777" w:rsidR="00D42620" w:rsidRDefault="00D42620" w:rsidP="008747E0">
    <w:pPr>
      <w:pStyle w:val="Header"/>
    </w:pPr>
  </w:p>
  <w:p w14:paraId="4169942D" w14:textId="77777777" w:rsidR="00D42620" w:rsidRDefault="00D42620" w:rsidP="008747E0">
    <w:pPr>
      <w:pStyle w:val="Header"/>
    </w:pPr>
  </w:p>
  <w:p w14:paraId="0A664F01" w14:textId="77777777" w:rsidR="00D42620" w:rsidRDefault="00D42620" w:rsidP="008747E0">
    <w:pPr>
      <w:pStyle w:val="Header"/>
    </w:pPr>
  </w:p>
  <w:p w14:paraId="11F185E0" w14:textId="77777777" w:rsidR="00D42620" w:rsidRDefault="00D42620" w:rsidP="008747E0">
    <w:pPr>
      <w:pStyle w:val="Header"/>
    </w:pPr>
  </w:p>
  <w:p w14:paraId="79A991CD" w14:textId="77777777" w:rsidR="00D42620" w:rsidRDefault="00D42620" w:rsidP="008747E0">
    <w:pPr>
      <w:pStyle w:val="Header"/>
    </w:pPr>
    <w:r>
      <w:rPr>
        <w:noProof/>
        <w:lang w:val="en-IE" w:eastAsia="en-IE"/>
      </w:rPr>
      <w:drawing>
        <wp:anchor distT="0" distB="0" distL="114300" distR="114300" simplePos="0" relativeHeight="251656189" behindDoc="1" locked="0" layoutInCell="1" allowOverlap="1" wp14:anchorId="7590706B" wp14:editId="4135AB96">
          <wp:simplePos x="0" y="0"/>
          <wp:positionH relativeFrom="page">
            <wp:posOffset>0</wp:posOffset>
          </wp:positionH>
          <wp:positionV relativeFrom="page">
            <wp:posOffset>1411918</wp:posOffset>
          </wp:positionV>
          <wp:extent cx="7555865" cy="2339975"/>
          <wp:effectExtent l="0" t="0" r="6985" b="3175"/>
          <wp:wrapNone/>
          <wp:docPr id="3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94B64D9" w14:textId="77777777" w:rsidR="00D42620" w:rsidRPr="00ED2A8D" w:rsidRDefault="00D42620" w:rsidP="008747E0">
    <w:pPr>
      <w:pStyle w:val="Header"/>
    </w:pPr>
  </w:p>
  <w:p w14:paraId="5C68D0F1" w14:textId="77777777" w:rsidR="00D42620" w:rsidRPr="00ED2A8D" w:rsidRDefault="00D42620"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C28D5" w14:textId="77777777" w:rsidR="00D42620" w:rsidRDefault="00D42620">
    <w:pPr>
      <w:pStyle w:val="Header"/>
    </w:pPr>
    <w:r>
      <w:rPr>
        <w:noProof/>
        <w:lang w:val="en-IE" w:eastAsia="en-IE"/>
      </w:rPr>
      <w:drawing>
        <wp:anchor distT="0" distB="0" distL="114300" distR="114300" simplePos="0" relativeHeight="251688960" behindDoc="1" locked="0" layoutInCell="1" allowOverlap="1" wp14:anchorId="6CA60BCD" wp14:editId="391FB235">
          <wp:simplePos x="0" y="0"/>
          <wp:positionH relativeFrom="page">
            <wp:posOffset>6827653</wp:posOffset>
          </wp:positionH>
          <wp:positionV relativeFrom="page">
            <wp:posOffset>0</wp:posOffset>
          </wp:positionV>
          <wp:extent cx="720000" cy="720000"/>
          <wp:effectExtent l="0" t="0" r="4445" b="4445"/>
          <wp:wrapNone/>
          <wp:docPr id="4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08738B0" w14:textId="77777777" w:rsidR="00D42620" w:rsidRDefault="00D42620">
    <w:pPr>
      <w:pStyle w:val="Header"/>
    </w:pPr>
  </w:p>
  <w:p w14:paraId="3E969274" w14:textId="77777777" w:rsidR="00D42620" w:rsidRDefault="00D4262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6B612" w14:textId="77777777" w:rsidR="00D42620" w:rsidRPr="00ED2A8D" w:rsidRDefault="00D42620" w:rsidP="008747E0">
    <w:pPr>
      <w:pStyle w:val="Header"/>
    </w:pPr>
    <w:r>
      <w:rPr>
        <w:noProof/>
        <w:lang w:val="en-IE" w:eastAsia="en-IE"/>
      </w:rPr>
      <w:drawing>
        <wp:anchor distT="0" distB="0" distL="114300" distR="114300" simplePos="0" relativeHeight="251658752" behindDoc="1" locked="0" layoutInCell="1" allowOverlap="1" wp14:anchorId="26ABEEF6" wp14:editId="2CFB1468">
          <wp:simplePos x="0" y="0"/>
          <wp:positionH relativeFrom="page">
            <wp:posOffset>6840855</wp:posOffset>
          </wp:positionH>
          <wp:positionV relativeFrom="page">
            <wp:posOffset>0</wp:posOffset>
          </wp:positionV>
          <wp:extent cx="720000" cy="720000"/>
          <wp:effectExtent l="0" t="0" r="4445" b="4445"/>
          <wp:wrapNone/>
          <wp:docPr id="4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53A009" w14:textId="77777777" w:rsidR="00D42620" w:rsidRPr="00ED2A8D" w:rsidRDefault="00D42620" w:rsidP="008747E0">
    <w:pPr>
      <w:pStyle w:val="Header"/>
    </w:pPr>
  </w:p>
  <w:p w14:paraId="782F6EC1" w14:textId="77777777" w:rsidR="00D42620" w:rsidRDefault="00D42620" w:rsidP="008747E0">
    <w:pPr>
      <w:pStyle w:val="Header"/>
    </w:pPr>
  </w:p>
  <w:p w14:paraId="4EB8DB1F" w14:textId="77777777" w:rsidR="00D42620" w:rsidRDefault="00D42620" w:rsidP="008747E0">
    <w:pPr>
      <w:pStyle w:val="Header"/>
    </w:pPr>
  </w:p>
  <w:p w14:paraId="24BB1B97" w14:textId="77777777" w:rsidR="00D42620" w:rsidRDefault="00D42620" w:rsidP="008747E0">
    <w:pPr>
      <w:pStyle w:val="Header"/>
    </w:pPr>
  </w:p>
  <w:p w14:paraId="391E35D7" w14:textId="77777777" w:rsidR="00D42620" w:rsidRPr="00441393" w:rsidRDefault="00D42620" w:rsidP="00441393">
    <w:pPr>
      <w:pStyle w:val="Contents"/>
    </w:pPr>
    <w:r>
      <w:t>DOCUMENT REVISION</w:t>
    </w:r>
  </w:p>
  <w:p w14:paraId="5704459B" w14:textId="77777777" w:rsidR="00D42620" w:rsidRPr="00ED2A8D" w:rsidRDefault="00D42620" w:rsidP="008747E0">
    <w:pPr>
      <w:pStyle w:val="Header"/>
    </w:pPr>
  </w:p>
  <w:p w14:paraId="59EF369B" w14:textId="77777777" w:rsidR="00D42620" w:rsidRPr="00AC33A2" w:rsidRDefault="00D42620"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9569C" w14:textId="77777777" w:rsidR="00D42620" w:rsidRPr="00ED2A8D" w:rsidRDefault="00D42620" w:rsidP="008747E0">
    <w:pPr>
      <w:pStyle w:val="Header"/>
    </w:pPr>
    <w:r>
      <w:rPr>
        <w:noProof/>
        <w:lang w:val="en-IE" w:eastAsia="en-IE"/>
      </w:rPr>
      <w:drawing>
        <wp:anchor distT="0" distB="0" distL="114300" distR="114300" simplePos="0" relativeHeight="251674624" behindDoc="1" locked="0" layoutInCell="1" allowOverlap="1" wp14:anchorId="374AA6BC" wp14:editId="45EB42AD">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58C5837" w14:textId="77777777" w:rsidR="00D42620" w:rsidRPr="00ED2A8D" w:rsidRDefault="00D42620" w:rsidP="008747E0">
    <w:pPr>
      <w:pStyle w:val="Header"/>
    </w:pPr>
  </w:p>
  <w:p w14:paraId="24212301" w14:textId="77777777" w:rsidR="00D42620" w:rsidRDefault="00D42620" w:rsidP="008747E0">
    <w:pPr>
      <w:pStyle w:val="Header"/>
    </w:pPr>
  </w:p>
  <w:p w14:paraId="2648A778" w14:textId="77777777" w:rsidR="00D42620" w:rsidRDefault="00D42620" w:rsidP="008747E0">
    <w:pPr>
      <w:pStyle w:val="Header"/>
    </w:pPr>
  </w:p>
  <w:p w14:paraId="4C4D72B8" w14:textId="77777777" w:rsidR="00D42620" w:rsidRDefault="00D42620" w:rsidP="008747E0">
    <w:pPr>
      <w:pStyle w:val="Header"/>
    </w:pPr>
  </w:p>
  <w:p w14:paraId="5236EBA9" w14:textId="77777777" w:rsidR="00D42620" w:rsidRPr="00441393" w:rsidRDefault="00D42620" w:rsidP="00441393">
    <w:pPr>
      <w:pStyle w:val="Contents"/>
    </w:pPr>
    <w:r>
      <w:t>CONTENTS</w:t>
    </w:r>
  </w:p>
  <w:p w14:paraId="1FFBA509" w14:textId="77777777" w:rsidR="00D42620" w:rsidRDefault="00D42620" w:rsidP="0078486B">
    <w:pPr>
      <w:pStyle w:val="Header"/>
      <w:spacing w:line="140" w:lineRule="exact"/>
    </w:pPr>
  </w:p>
  <w:p w14:paraId="13F720AA" w14:textId="77777777" w:rsidR="00D42620" w:rsidRPr="00AC33A2" w:rsidRDefault="00D42620"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58BE4" w14:textId="77777777" w:rsidR="00D42620" w:rsidRPr="00ED2A8D" w:rsidRDefault="00D42620" w:rsidP="00C716E5">
    <w:pPr>
      <w:pStyle w:val="Header"/>
    </w:pPr>
    <w:r>
      <w:rPr>
        <w:noProof/>
        <w:lang w:val="en-IE" w:eastAsia="en-IE"/>
      </w:rPr>
      <w:drawing>
        <wp:anchor distT="0" distB="0" distL="114300" distR="114300" simplePos="0" relativeHeight="251697152" behindDoc="1" locked="0" layoutInCell="1" allowOverlap="1" wp14:anchorId="6D69D284" wp14:editId="0FBE12D5">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9466D2" w14:textId="77777777" w:rsidR="00D42620" w:rsidRPr="00ED2A8D" w:rsidRDefault="00D42620" w:rsidP="00C716E5">
    <w:pPr>
      <w:pStyle w:val="Header"/>
    </w:pPr>
  </w:p>
  <w:p w14:paraId="5D395A95" w14:textId="77777777" w:rsidR="00D42620" w:rsidRDefault="00D42620" w:rsidP="00C716E5">
    <w:pPr>
      <w:pStyle w:val="Header"/>
    </w:pPr>
  </w:p>
  <w:p w14:paraId="7C54ED3A" w14:textId="77777777" w:rsidR="00D42620" w:rsidRDefault="00D42620" w:rsidP="00C716E5">
    <w:pPr>
      <w:pStyle w:val="Header"/>
    </w:pPr>
  </w:p>
  <w:p w14:paraId="611DC7E0" w14:textId="77777777" w:rsidR="00D42620" w:rsidRDefault="00D42620" w:rsidP="00C716E5">
    <w:pPr>
      <w:pStyle w:val="Header"/>
    </w:pPr>
  </w:p>
  <w:p w14:paraId="4E89B550" w14:textId="77777777" w:rsidR="00D42620" w:rsidRPr="00441393" w:rsidRDefault="00D42620" w:rsidP="00C716E5">
    <w:pPr>
      <w:pStyle w:val="Contents"/>
    </w:pPr>
    <w:r>
      <w:t>CONTENTS</w:t>
    </w:r>
  </w:p>
  <w:p w14:paraId="13FDAF35" w14:textId="77777777" w:rsidR="00D42620" w:rsidRPr="00ED2A8D" w:rsidRDefault="00D42620" w:rsidP="00C716E5">
    <w:pPr>
      <w:pStyle w:val="Header"/>
    </w:pPr>
  </w:p>
  <w:p w14:paraId="06374260" w14:textId="77777777" w:rsidR="00D42620" w:rsidRPr="00AC33A2" w:rsidRDefault="00D42620" w:rsidP="00C716E5">
    <w:pPr>
      <w:pStyle w:val="Header"/>
      <w:spacing w:line="140" w:lineRule="exact"/>
    </w:pPr>
  </w:p>
  <w:p w14:paraId="10FA003F" w14:textId="77777777" w:rsidR="00D42620" w:rsidRDefault="00D42620">
    <w:pPr>
      <w:pStyle w:val="Header"/>
    </w:pPr>
    <w:r>
      <w:rPr>
        <w:noProof/>
        <w:lang w:val="en-IE" w:eastAsia="en-IE"/>
      </w:rPr>
      <w:drawing>
        <wp:anchor distT="0" distB="0" distL="114300" distR="114300" simplePos="0" relativeHeight="251695104" behindDoc="1" locked="0" layoutInCell="1" allowOverlap="1" wp14:anchorId="09E5390B" wp14:editId="39CA0F4C">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FBD1B" w14:textId="77777777" w:rsidR="00D42620" w:rsidRPr="00667792" w:rsidRDefault="00D42620" w:rsidP="00667792">
    <w:pPr>
      <w:pStyle w:val="Header"/>
    </w:pPr>
    <w:r>
      <w:rPr>
        <w:noProof/>
        <w:lang w:val="en-IE" w:eastAsia="en-IE"/>
      </w:rPr>
      <w:drawing>
        <wp:anchor distT="0" distB="0" distL="114300" distR="114300" simplePos="0" relativeHeight="251678720" behindDoc="1" locked="0" layoutInCell="1" allowOverlap="1" wp14:anchorId="6BAF16FE" wp14:editId="2A8502C4">
          <wp:simplePos x="0" y="0"/>
          <wp:positionH relativeFrom="page">
            <wp:posOffset>6852431</wp:posOffset>
          </wp:positionH>
          <wp:positionV relativeFrom="page">
            <wp:posOffset>-224790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9DC8AA0" w14:textId="77777777" w:rsidR="00D42620" w:rsidRDefault="00D4262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F2F0640A"/>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1E67569"/>
    <w:multiLevelType w:val="hybridMultilevel"/>
    <w:tmpl w:val="3078DD5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8B01068"/>
    <w:multiLevelType w:val="multilevel"/>
    <w:tmpl w:val="30A6C0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A134A5"/>
    <w:multiLevelType w:val="hybridMultilevel"/>
    <w:tmpl w:val="B8ECED3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7684DE4"/>
    <w:multiLevelType w:val="hybridMultilevel"/>
    <w:tmpl w:val="9AEAA2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CA43260"/>
    <w:multiLevelType w:val="multilevel"/>
    <w:tmpl w:val="73CCF8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CF3E35"/>
    <w:multiLevelType w:val="hybridMultilevel"/>
    <w:tmpl w:val="61A8E9C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24025A"/>
    <w:multiLevelType w:val="hybridMultilevel"/>
    <w:tmpl w:val="BE40164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8D554E7"/>
    <w:multiLevelType w:val="hybridMultilevel"/>
    <w:tmpl w:val="5A328C86"/>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2851E0"/>
    <w:multiLevelType w:val="hybridMultilevel"/>
    <w:tmpl w:val="164CC26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56693EB2"/>
    <w:multiLevelType w:val="hybridMultilevel"/>
    <w:tmpl w:val="04F0EF2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7FC1BC6"/>
    <w:multiLevelType w:val="hybridMultilevel"/>
    <w:tmpl w:val="6A14DC6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09A4B54"/>
    <w:multiLevelType w:val="hybridMultilevel"/>
    <w:tmpl w:val="25FCBC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65535D88"/>
    <w:multiLevelType w:val="hybridMultilevel"/>
    <w:tmpl w:val="B0121EC4"/>
    <w:lvl w:ilvl="0" w:tplc="AD38B332">
      <w:start w:val="1"/>
      <w:numFmt w:val="bullet"/>
      <w:pStyle w:val="ListBullet"/>
      <w:lvlText w:val=""/>
      <w:lvlJc w:val="left"/>
      <w:pPr>
        <w:tabs>
          <w:tab w:val="num" w:pos="1074"/>
        </w:tabs>
        <w:ind w:left="1074" w:hanging="360"/>
      </w:pPr>
      <w:rPr>
        <w:rFonts w:ascii="Symbol" w:hAnsi="Symbol" w:hint="default"/>
      </w:rPr>
    </w:lvl>
    <w:lvl w:ilvl="1" w:tplc="04090003" w:tentative="1">
      <w:start w:val="1"/>
      <w:numFmt w:val="bullet"/>
      <w:lvlText w:val="o"/>
      <w:lvlJc w:val="left"/>
      <w:pPr>
        <w:tabs>
          <w:tab w:val="num" w:pos="1794"/>
        </w:tabs>
        <w:ind w:left="1794" w:hanging="360"/>
      </w:pPr>
      <w:rPr>
        <w:rFonts w:ascii="Courier New" w:hAnsi="Courier New" w:cs="Courier New" w:hint="default"/>
      </w:rPr>
    </w:lvl>
    <w:lvl w:ilvl="2" w:tplc="04090005" w:tentative="1">
      <w:start w:val="1"/>
      <w:numFmt w:val="bullet"/>
      <w:lvlText w:val=""/>
      <w:lvlJc w:val="left"/>
      <w:pPr>
        <w:tabs>
          <w:tab w:val="num" w:pos="2514"/>
        </w:tabs>
        <w:ind w:left="2514" w:hanging="360"/>
      </w:pPr>
      <w:rPr>
        <w:rFonts w:ascii="Wingdings" w:hAnsi="Wingdings" w:hint="default"/>
      </w:rPr>
    </w:lvl>
    <w:lvl w:ilvl="3" w:tplc="04090001" w:tentative="1">
      <w:start w:val="1"/>
      <w:numFmt w:val="bullet"/>
      <w:lvlText w:val=""/>
      <w:lvlJc w:val="left"/>
      <w:pPr>
        <w:tabs>
          <w:tab w:val="num" w:pos="3234"/>
        </w:tabs>
        <w:ind w:left="3234" w:hanging="360"/>
      </w:pPr>
      <w:rPr>
        <w:rFonts w:ascii="Symbol" w:hAnsi="Symbol" w:hint="default"/>
      </w:rPr>
    </w:lvl>
    <w:lvl w:ilvl="4" w:tplc="04090003" w:tentative="1">
      <w:start w:val="1"/>
      <w:numFmt w:val="bullet"/>
      <w:lvlText w:val="o"/>
      <w:lvlJc w:val="left"/>
      <w:pPr>
        <w:tabs>
          <w:tab w:val="num" w:pos="3954"/>
        </w:tabs>
        <w:ind w:left="3954" w:hanging="360"/>
      </w:pPr>
      <w:rPr>
        <w:rFonts w:ascii="Courier New" w:hAnsi="Courier New" w:cs="Courier New" w:hint="default"/>
      </w:rPr>
    </w:lvl>
    <w:lvl w:ilvl="5" w:tplc="04090005" w:tentative="1">
      <w:start w:val="1"/>
      <w:numFmt w:val="bullet"/>
      <w:lvlText w:val=""/>
      <w:lvlJc w:val="left"/>
      <w:pPr>
        <w:tabs>
          <w:tab w:val="num" w:pos="4674"/>
        </w:tabs>
        <w:ind w:left="4674" w:hanging="360"/>
      </w:pPr>
      <w:rPr>
        <w:rFonts w:ascii="Wingdings" w:hAnsi="Wingdings" w:hint="default"/>
      </w:rPr>
    </w:lvl>
    <w:lvl w:ilvl="6" w:tplc="04090001" w:tentative="1">
      <w:start w:val="1"/>
      <w:numFmt w:val="bullet"/>
      <w:lvlText w:val=""/>
      <w:lvlJc w:val="left"/>
      <w:pPr>
        <w:tabs>
          <w:tab w:val="num" w:pos="5394"/>
        </w:tabs>
        <w:ind w:left="5394" w:hanging="360"/>
      </w:pPr>
      <w:rPr>
        <w:rFonts w:ascii="Symbol" w:hAnsi="Symbol" w:hint="default"/>
      </w:rPr>
    </w:lvl>
    <w:lvl w:ilvl="7" w:tplc="04090003" w:tentative="1">
      <w:start w:val="1"/>
      <w:numFmt w:val="bullet"/>
      <w:lvlText w:val="o"/>
      <w:lvlJc w:val="left"/>
      <w:pPr>
        <w:tabs>
          <w:tab w:val="num" w:pos="6114"/>
        </w:tabs>
        <w:ind w:left="6114" w:hanging="360"/>
      </w:pPr>
      <w:rPr>
        <w:rFonts w:ascii="Courier New" w:hAnsi="Courier New" w:cs="Courier New" w:hint="default"/>
      </w:rPr>
    </w:lvl>
    <w:lvl w:ilvl="8" w:tplc="04090005" w:tentative="1">
      <w:start w:val="1"/>
      <w:numFmt w:val="bullet"/>
      <w:lvlText w:val=""/>
      <w:lvlJc w:val="left"/>
      <w:pPr>
        <w:tabs>
          <w:tab w:val="num" w:pos="6834"/>
        </w:tabs>
        <w:ind w:left="6834" w:hanging="360"/>
      </w:pPr>
      <w:rPr>
        <w:rFonts w:ascii="Wingdings" w:hAnsi="Wingdings" w:hint="default"/>
      </w:rPr>
    </w:lvl>
  </w:abstractNum>
  <w:abstractNum w:abstractNumId="39" w15:restartNumberingAfterBreak="0">
    <w:nsid w:val="657B6D6F"/>
    <w:multiLevelType w:val="hybridMultilevel"/>
    <w:tmpl w:val="31EEF46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665508A8"/>
    <w:multiLevelType w:val="hybridMultilevel"/>
    <w:tmpl w:val="8BFCB46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67AB4D84"/>
    <w:multiLevelType w:val="multilevel"/>
    <w:tmpl w:val="F54045C6"/>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4820"/>
        </w:tabs>
        <w:ind w:left="567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967AFA"/>
    <w:multiLevelType w:val="hybridMultilevel"/>
    <w:tmpl w:val="2A72AA4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CB92239"/>
    <w:multiLevelType w:val="hybridMultilevel"/>
    <w:tmpl w:val="1F3EEF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0"/>
  </w:num>
  <w:num w:numId="2">
    <w:abstractNumId w:val="46"/>
  </w:num>
  <w:num w:numId="3">
    <w:abstractNumId w:val="8"/>
  </w:num>
  <w:num w:numId="4">
    <w:abstractNumId w:val="22"/>
  </w:num>
  <w:num w:numId="5">
    <w:abstractNumId w:val="17"/>
  </w:num>
  <w:num w:numId="6">
    <w:abstractNumId w:val="9"/>
  </w:num>
  <w:num w:numId="7">
    <w:abstractNumId w:val="15"/>
  </w:num>
  <w:num w:numId="8">
    <w:abstractNumId w:val="26"/>
  </w:num>
  <w:num w:numId="9">
    <w:abstractNumId w:val="7"/>
  </w:num>
  <w:num w:numId="10">
    <w:abstractNumId w:val="14"/>
  </w:num>
  <w:num w:numId="11">
    <w:abstractNumId w:val="18"/>
  </w:num>
  <w:num w:numId="12">
    <w:abstractNumId w:val="5"/>
  </w:num>
  <w:num w:numId="13">
    <w:abstractNumId w:val="29"/>
  </w:num>
  <w:num w:numId="14">
    <w:abstractNumId w:val="1"/>
  </w:num>
  <w:num w:numId="15">
    <w:abstractNumId w:val="41"/>
  </w:num>
  <w:num w:numId="16">
    <w:abstractNumId w:val="42"/>
  </w:num>
  <w:num w:numId="17">
    <w:abstractNumId w:val="13"/>
  </w:num>
  <w:num w:numId="18">
    <w:abstractNumId w:val="12"/>
  </w:num>
  <w:num w:numId="19">
    <w:abstractNumId w:val="44"/>
  </w:num>
  <w:num w:numId="20">
    <w:abstractNumId w:val="25"/>
  </w:num>
  <w:num w:numId="21">
    <w:abstractNumId w:val="4"/>
  </w:num>
  <w:num w:numId="22">
    <w:abstractNumId w:val="11"/>
  </w:num>
  <w:num w:numId="23">
    <w:abstractNumId w:val="34"/>
  </w:num>
  <w:num w:numId="24">
    <w:abstractNumId w:val="10"/>
  </w:num>
  <w:num w:numId="25">
    <w:abstractNumId w:val="45"/>
  </w:num>
  <w:num w:numId="26">
    <w:abstractNumId w:val="2"/>
  </w:num>
  <w:num w:numId="27">
    <w:abstractNumId w:val="21"/>
  </w:num>
  <w:num w:numId="28">
    <w:abstractNumId w:val="16"/>
  </w:num>
  <w:num w:numId="29">
    <w:abstractNumId w:val="33"/>
  </w:num>
  <w:num w:numId="30">
    <w:abstractNumId w:val="36"/>
  </w:num>
  <w:num w:numId="31">
    <w:abstractNumId w:val="6"/>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47"/>
  </w:num>
  <w:num w:numId="36">
    <w:abstractNumId w:val="39"/>
  </w:num>
  <w:num w:numId="37">
    <w:abstractNumId w:val="43"/>
  </w:num>
  <w:num w:numId="38">
    <w:abstractNumId w:val="3"/>
  </w:num>
  <w:num w:numId="39">
    <w:abstractNumId w:val="32"/>
  </w:num>
  <w:num w:numId="40">
    <w:abstractNumId w:val="20"/>
  </w:num>
  <w:num w:numId="41">
    <w:abstractNumId w:val="28"/>
  </w:num>
  <w:num w:numId="42">
    <w:abstractNumId w:val="35"/>
  </w:num>
  <w:num w:numId="43">
    <w:abstractNumId w:val="31"/>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27"/>
  </w:num>
  <w:num w:numId="49">
    <w:abstractNumId w:val="0"/>
  </w:num>
  <w:num w:numId="50">
    <w:abstractNumId w:val="38"/>
  </w:num>
  <w:num w:numId="51">
    <w:abstractNumId w:val="19"/>
  </w:num>
  <w:num w:numId="52">
    <w:abstractNumId w:val="24"/>
  </w:num>
  <w:numIdMacAtCleanup w:val="4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Seamus Doyle">
    <w15:presenceInfo w15:providerId="None" w15:userId="Seamus Doyle"/>
  </w15:person>
  <w15:person w15:author="TOURBOT Joel">
    <w15:presenceInfo w15:providerId="None" w15:userId="TOURBOT Jo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4D0"/>
    <w:rsid w:val="000039FE"/>
    <w:rsid w:val="000131A0"/>
    <w:rsid w:val="0001616D"/>
    <w:rsid w:val="00016839"/>
    <w:rsid w:val="000174F9"/>
    <w:rsid w:val="00017DF9"/>
    <w:rsid w:val="000249C2"/>
    <w:rsid w:val="000258F6"/>
    <w:rsid w:val="0003080A"/>
    <w:rsid w:val="000379A7"/>
    <w:rsid w:val="00040EB8"/>
    <w:rsid w:val="000439A4"/>
    <w:rsid w:val="00046BF2"/>
    <w:rsid w:val="00050525"/>
    <w:rsid w:val="00050ECB"/>
    <w:rsid w:val="00052E6F"/>
    <w:rsid w:val="0005449E"/>
    <w:rsid w:val="00057B6D"/>
    <w:rsid w:val="00061683"/>
    <w:rsid w:val="00061A7B"/>
    <w:rsid w:val="00061A8D"/>
    <w:rsid w:val="00061BB4"/>
    <w:rsid w:val="0007050D"/>
    <w:rsid w:val="00072FE3"/>
    <w:rsid w:val="00073E6B"/>
    <w:rsid w:val="000748EE"/>
    <w:rsid w:val="000846EC"/>
    <w:rsid w:val="0008654C"/>
    <w:rsid w:val="000904ED"/>
    <w:rsid w:val="00091545"/>
    <w:rsid w:val="000979CB"/>
    <w:rsid w:val="000A27A8"/>
    <w:rsid w:val="000A5657"/>
    <w:rsid w:val="000B10BB"/>
    <w:rsid w:val="000B2356"/>
    <w:rsid w:val="000B2674"/>
    <w:rsid w:val="000C43AD"/>
    <w:rsid w:val="000C711B"/>
    <w:rsid w:val="000D2431"/>
    <w:rsid w:val="000D749B"/>
    <w:rsid w:val="000E25CF"/>
    <w:rsid w:val="000E3954"/>
    <w:rsid w:val="000E3E52"/>
    <w:rsid w:val="000F0F9F"/>
    <w:rsid w:val="000F3F43"/>
    <w:rsid w:val="000F58ED"/>
    <w:rsid w:val="00113D5B"/>
    <w:rsid w:val="00113F8F"/>
    <w:rsid w:val="001164C5"/>
    <w:rsid w:val="00117E75"/>
    <w:rsid w:val="00122EBD"/>
    <w:rsid w:val="001260C6"/>
    <w:rsid w:val="0012766D"/>
    <w:rsid w:val="001337EF"/>
    <w:rsid w:val="001349DB"/>
    <w:rsid w:val="00135AEB"/>
    <w:rsid w:val="00136E58"/>
    <w:rsid w:val="001454DE"/>
    <w:rsid w:val="001459B0"/>
    <w:rsid w:val="001547F9"/>
    <w:rsid w:val="001607D8"/>
    <w:rsid w:val="00160B5D"/>
    <w:rsid w:val="00160ECB"/>
    <w:rsid w:val="00161325"/>
    <w:rsid w:val="00174E72"/>
    <w:rsid w:val="00184427"/>
    <w:rsid w:val="00184C2E"/>
    <w:rsid w:val="001875B1"/>
    <w:rsid w:val="00190703"/>
    <w:rsid w:val="001A25BD"/>
    <w:rsid w:val="001B0FE4"/>
    <w:rsid w:val="001B1D59"/>
    <w:rsid w:val="001B293D"/>
    <w:rsid w:val="001B2A35"/>
    <w:rsid w:val="001B339A"/>
    <w:rsid w:val="001C26BB"/>
    <w:rsid w:val="001C5C2A"/>
    <w:rsid w:val="001C650B"/>
    <w:rsid w:val="001C72B5"/>
    <w:rsid w:val="001D06F1"/>
    <w:rsid w:val="001D2E7A"/>
    <w:rsid w:val="001D3992"/>
    <w:rsid w:val="001D4A3E"/>
    <w:rsid w:val="001E416D"/>
    <w:rsid w:val="001F4EF8"/>
    <w:rsid w:val="001F5AB1"/>
    <w:rsid w:val="00201337"/>
    <w:rsid w:val="002022EA"/>
    <w:rsid w:val="002044E9"/>
    <w:rsid w:val="00205B17"/>
    <w:rsid w:val="00205D9B"/>
    <w:rsid w:val="002063FC"/>
    <w:rsid w:val="00210C7F"/>
    <w:rsid w:val="0021273F"/>
    <w:rsid w:val="002129DA"/>
    <w:rsid w:val="002161E8"/>
    <w:rsid w:val="002204DA"/>
    <w:rsid w:val="002207AD"/>
    <w:rsid w:val="00222617"/>
    <w:rsid w:val="00222632"/>
    <w:rsid w:val="00222D4C"/>
    <w:rsid w:val="0022371A"/>
    <w:rsid w:val="002322F7"/>
    <w:rsid w:val="00233EF7"/>
    <w:rsid w:val="00235EB0"/>
    <w:rsid w:val="00237785"/>
    <w:rsid w:val="00251FB9"/>
    <w:rsid w:val="002520AD"/>
    <w:rsid w:val="00252E64"/>
    <w:rsid w:val="00253452"/>
    <w:rsid w:val="0025660A"/>
    <w:rsid w:val="00257DF8"/>
    <w:rsid w:val="00257E4A"/>
    <w:rsid w:val="0026038D"/>
    <w:rsid w:val="00265ED7"/>
    <w:rsid w:val="0027175D"/>
    <w:rsid w:val="0027331D"/>
    <w:rsid w:val="002825B6"/>
    <w:rsid w:val="0028314D"/>
    <w:rsid w:val="00287513"/>
    <w:rsid w:val="00296946"/>
    <w:rsid w:val="0029793F"/>
    <w:rsid w:val="002A1C42"/>
    <w:rsid w:val="002A617C"/>
    <w:rsid w:val="002A6D51"/>
    <w:rsid w:val="002A71CF"/>
    <w:rsid w:val="002B3E9D"/>
    <w:rsid w:val="002C12D6"/>
    <w:rsid w:val="002C1BAF"/>
    <w:rsid w:val="002C3E35"/>
    <w:rsid w:val="002C635F"/>
    <w:rsid w:val="002C77F4"/>
    <w:rsid w:val="002D0869"/>
    <w:rsid w:val="002D153D"/>
    <w:rsid w:val="002D78FE"/>
    <w:rsid w:val="002E1E5A"/>
    <w:rsid w:val="002E20AF"/>
    <w:rsid w:val="002E4993"/>
    <w:rsid w:val="002E5BAC"/>
    <w:rsid w:val="002E6133"/>
    <w:rsid w:val="002E7635"/>
    <w:rsid w:val="002F265A"/>
    <w:rsid w:val="002F53C1"/>
    <w:rsid w:val="00301A28"/>
    <w:rsid w:val="0030413F"/>
    <w:rsid w:val="003049D3"/>
    <w:rsid w:val="00305EFE"/>
    <w:rsid w:val="00311ED2"/>
    <w:rsid w:val="00313B4B"/>
    <w:rsid w:val="00313D85"/>
    <w:rsid w:val="00315CE3"/>
    <w:rsid w:val="0031629B"/>
    <w:rsid w:val="003251FE"/>
    <w:rsid w:val="00326894"/>
    <w:rsid w:val="003274DB"/>
    <w:rsid w:val="00327FBF"/>
    <w:rsid w:val="00332A7B"/>
    <w:rsid w:val="00332F6B"/>
    <w:rsid w:val="003330D1"/>
    <w:rsid w:val="003343E0"/>
    <w:rsid w:val="00335E40"/>
    <w:rsid w:val="00337DDB"/>
    <w:rsid w:val="00341685"/>
    <w:rsid w:val="00344408"/>
    <w:rsid w:val="00345E37"/>
    <w:rsid w:val="00347F3E"/>
    <w:rsid w:val="00351D5F"/>
    <w:rsid w:val="00351E89"/>
    <w:rsid w:val="00361596"/>
    <w:rsid w:val="003621C3"/>
    <w:rsid w:val="00362B97"/>
    <w:rsid w:val="0036382D"/>
    <w:rsid w:val="00370C1C"/>
    <w:rsid w:val="003715C3"/>
    <w:rsid w:val="00380350"/>
    <w:rsid w:val="00380B4E"/>
    <w:rsid w:val="003816E4"/>
    <w:rsid w:val="0039131E"/>
    <w:rsid w:val="003A04A6"/>
    <w:rsid w:val="003A40F4"/>
    <w:rsid w:val="003A7759"/>
    <w:rsid w:val="003A7F6E"/>
    <w:rsid w:val="003B03EA"/>
    <w:rsid w:val="003B49A5"/>
    <w:rsid w:val="003B7B66"/>
    <w:rsid w:val="003C35C4"/>
    <w:rsid w:val="003C6E75"/>
    <w:rsid w:val="003C7C34"/>
    <w:rsid w:val="003D0F37"/>
    <w:rsid w:val="003D5150"/>
    <w:rsid w:val="003D709A"/>
    <w:rsid w:val="003E096E"/>
    <w:rsid w:val="003E6EE4"/>
    <w:rsid w:val="003F1901"/>
    <w:rsid w:val="003F1C3A"/>
    <w:rsid w:val="00403231"/>
    <w:rsid w:val="00403536"/>
    <w:rsid w:val="0041086B"/>
    <w:rsid w:val="00414698"/>
    <w:rsid w:val="00414B60"/>
    <w:rsid w:val="00417962"/>
    <w:rsid w:val="00421EA3"/>
    <w:rsid w:val="00422F9A"/>
    <w:rsid w:val="0042565E"/>
    <w:rsid w:val="00432C05"/>
    <w:rsid w:val="00440379"/>
    <w:rsid w:val="00441393"/>
    <w:rsid w:val="0044264E"/>
    <w:rsid w:val="00446787"/>
    <w:rsid w:val="0044798E"/>
    <w:rsid w:val="00447CF0"/>
    <w:rsid w:val="00453287"/>
    <w:rsid w:val="00456F10"/>
    <w:rsid w:val="00457F91"/>
    <w:rsid w:val="004611C2"/>
    <w:rsid w:val="00465DEB"/>
    <w:rsid w:val="00474746"/>
    <w:rsid w:val="004749B7"/>
    <w:rsid w:val="00476942"/>
    <w:rsid w:val="00477D62"/>
    <w:rsid w:val="004811A4"/>
    <w:rsid w:val="004871A2"/>
    <w:rsid w:val="00492A8D"/>
    <w:rsid w:val="004944C8"/>
    <w:rsid w:val="00495866"/>
    <w:rsid w:val="004958FC"/>
    <w:rsid w:val="004A0EBF"/>
    <w:rsid w:val="004A10DF"/>
    <w:rsid w:val="004A4EC4"/>
    <w:rsid w:val="004B4313"/>
    <w:rsid w:val="004B6065"/>
    <w:rsid w:val="004B7300"/>
    <w:rsid w:val="004C0E4B"/>
    <w:rsid w:val="004D3921"/>
    <w:rsid w:val="004D5AEA"/>
    <w:rsid w:val="004E0BBB"/>
    <w:rsid w:val="004E1D57"/>
    <w:rsid w:val="004E2F16"/>
    <w:rsid w:val="004F2114"/>
    <w:rsid w:val="004F5930"/>
    <w:rsid w:val="004F6196"/>
    <w:rsid w:val="00503044"/>
    <w:rsid w:val="00504E96"/>
    <w:rsid w:val="005148F9"/>
    <w:rsid w:val="00516254"/>
    <w:rsid w:val="00523666"/>
    <w:rsid w:val="0052533C"/>
    <w:rsid w:val="00525922"/>
    <w:rsid w:val="00526234"/>
    <w:rsid w:val="005320A5"/>
    <w:rsid w:val="00534F34"/>
    <w:rsid w:val="00535D9F"/>
    <w:rsid w:val="005361EF"/>
    <w:rsid w:val="0053692E"/>
    <w:rsid w:val="005378A6"/>
    <w:rsid w:val="005405B2"/>
    <w:rsid w:val="00547837"/>
    <w:rsid w:val="00557434"/>
    <w:rsid w:val="00564FC2"/>
    <w:rsid w:val="00567F93"/>
    <w:rsid w:val="005805D2"/>
    <w:rsid w:val="00581F2E"/>
    <w:rsid w:val="00582978"/>
    <w:rsid w:val="00583469"/>
    <w:rsid w:val="00586F53"/>
    <w:rsid w:val="00587E93"/>
    <w:rsid w:val="00595415"/>
    <w:rsid w:val="00595E5E"/>
    <w:rsid w:val="00597652"/>
    <w:rsid w:val="00597D44"/>
    <w:rsid w:val="00597EFB"/>
    <w:rsid w:val="005A0703"/>
    <w:rsid w:val="005A080B"/>
    <w:rsid w:val="005A2035"/>
    <w:rsid w:val="005A52BA"/>
    <w:rsid w:val="005B12A5"/>
    <w:rsid w:val="005B4E9A"/>
    <w:rsid w:val="005B7CE5"/>
    <w:rsid w:val="005C0EFE"/>
    <w:rsid w:val="005C161A"/>
    <w:rsid w:val="005C1BCB"/>
    <w:rsid w:val="005C2312"/>
    <w:rsid w:val="005C4735"/>
    <w:rsid w:val="005C5C63"/>
    <w:rsid w:val="005C711A"/>
    <w:rsid w:val="005D03E9"/>
    <w:rsid w:val="005D304B"/>
    <w:rsid w:val="005D3AF4"/>
    <w:rsid w:val="005D6E5D"/>
    <w:rsid w:val="005D7D05"/>
    <w:rsid w:val="005E3717"/>
    <w:rsid w:val="005E3989"/>
    <w:rsid w:val="005E4659"/>
    <w:rsid w:val="005E5F00"/>
    <w:rsid w:val="005E657A"/>
    <w:rsid w:val="005F0311"/>
    <w:rsid w:val="005F1386"/>
    <w:rsid w:val="005F17C2"/>
    <w:rsid w:val="005F58C4"/>
    <w:rsid w:val="00600C2B"/>
    <w:rsid w:val="0060113F"/>
    <w:rsid w:val="006066F0"/>
    <w:rsid w:val="006103B2"/>
    <w:rsid w:val="00610D1C"/>
    <w:rsid w:val="006127AC"/>
    <w:rsid w:val="00620C5D"/>
    <w:rsid w:val="006218E8"/>
    <w:rsid w:val="00623309"/>
    <w:rsid w:val="00634A78"/>
    <w:rsid w:val="00635E9E"/>
    <w:rsid w:val="006400FB"/>
    <w:rsid w:val="00642025"/>
    <w:rsid w:val="00646E87"/>
    <w:rsid w:val="0065107F"/>
    <w:rsid w:val="00654CD5"/>
    <w:rsid w:val="006567C1"/>
    <w:rsid w:val="00661445"/>
    <w:rsid w:val="00661946"/>
    <w:rsid w:val="00662105"/>
    <w:rsid w:val="00666061"/>
    <w:rsid w:val="00667424"/>
    <w:rsid w:val="00667792"/>
    <w:rsid w:val="00670E27"/>
    <w:rsid w:val="0067154B"/>
    <w:rsid w:val="00671677"/>
    <w:rsid w:val="006744D8"/>
    <w:rsid w:val="006750F2"/>
    <w:rsid w:val="006752D6"/>
    <w:rsid w:val="00675E02"/>
    <w:rsid w:val="0068553C"/>
    <w:rsid w:val="00685F34"/>
    <w:rsid w:val="00694702"/>
    <w:rsid w:val="0069473F"/>
    <w:rsid w:val="00695656"/>
    <w:rsid w:val="0069633C"/>
    <w:rsid w:val="006975A8"/>
    <w:rsid w:val="006A1012"/>
    <w:rsid w:val="006A27B2"/>
    <w:rsid w:val="006C1376"/>
    <w:rsid w:val="006C4270"/>
    <w:rsid w:val="006C48F9"/>
    <w:rsid w:val="006C525F"/>
    <w:rsid w:val="006C576D"/>
    <w:rsid w:val="006C66EA"/>
    <w:rsid w:val="006E0E7D"/>
    <w:rsid w:val="006E10BF"/>
    <w:rsid w:val="006F1C14"/>
    <w:rsid w:val="0070003C"/>
    <w:rsid w:val="00700989"/>
    <w:rsid w:val="00701527"/>
    <w:rsid w:val="00703A6A"/>
    <w:rsid w:val="00706A50"/>
    <w:rsid w:val="00706C61"/>
    <w:rsid w:val="00707AD8"/>
    <w:rsid w:val="0071649F"/>
    <w:rsid w:val="00722236"/>
    <w:rsid w:val="00725CCA"/>
    <w:rsid w:val="0072737A"/>
    <w:rsid w:val="007311E7"/>
    <w:rsid w:val="00731D5B"/>
    <w:rsid w:val="00731DEE"/>
    <w:rsid w:val="00734BC6"/>
    <w:rsid w:val="007427B2"/>
    <w:rsid w:val="00743603"/>
    <w:rsid w:val="007447A7"/>
    <w:rsid w:val="00752E62"/>
    <w:rsid w:val="007541D3"/>
    <w:rsid w:val="007577D7"/>
    <w:rsid w:val="00766E59"/>
    <w:rsid w:val="00766F74"/>
    <w:rsid w:val="007715E8"/>
    <w:rsid w:val="00776004"/>
    <w:rsid w:val="0078275F"/>
    <w:rsid w:val="0078486B"/>
    <w:rsid w:val="00785A39"/>
    <w:rsid w:val="007870D0"/>
    <w:rsid w:val="00787D8A"/>
    <w:rsid w:val="00790277"/>
    <w:rsid w:val="00790F64"/>
    <w:rsid w:val="00791EBC"/>
    <w:rsid w:val="00793577"/>
    <w:rsid w:val="00795637"/>
    <w:rsid w:val="00797EF8"/>
    <w:rsid w:val="007A446A"/>
    <w:rsid w:val="007A53A6"/>
    <w:rsid w:val="007A6159"/>
    <w:rsid w:val="007B27E9"/>
    <w:rsid w:val="007B2C5B"/>
    <w:rsid w:val="007B2D11"/>
    <w:rsid w:val="007B36C4"/>
    <w:rsid w:val="007B630F"/>
    <w:rsid w:val="007B6700"/>
    <w:rsid w:val="007B6A93"/>
    <w:rsid w:val="007B6D9D"/>
    <w:rsid w:val="007B7BEC"/>
    <w:rsid w:val="007C5AB5"/>
    <w:rsid w:val="007D1805"/>
    <w:rsid w:val="007D2107"/>
    <w:rsid w:val="007D2B84"/>
    <w:rsid w:val="007D3A42"/>
    <w:rsid w:val="007D5895"/>
    <w:rsid w:val="007D661C"/>
    <w:rsid w:val="007D77AB"/>
    <w:rsid w:val="007E28D0"/>
    <w:rsid w:val="007E30DF"/>
    <w:rsid w:val="007E6D5B"/>
    <w:rsid w:val="007F7544"/>
    <w:rsid w:val="00800617"/>
    <w:rsid w:val="00800995"/>
    <w:rsid w:val="008048FF"/>
    <w:rsid w:val="00812253"/>
    <w:rsid w:val="00816F79"/>
    <w:rsid w:val="008172F8"/>
    <w:rsid w:val="00817EBA"/>
    <w:rsid w:val="0082279D"/>
    <w:rsid w:val="00823864"/>
    <w:rsid w:val="008326B2"/>
    <w:rsid w:val="00835ADA"/>
    <w:rsid w:val="00846831"/>
    <w:rsid w:val="00850F86"/>
    <w:rsid w:val="00865532"/>
    <w:rsid w:val="00866238"/>
    <w:rsid w:val="00867686"/>
    <w:rsid w:val="008737D3"/>
    <w:rsid w:val="008747E0"/>
    <w:rsid w:val="008752D2"/>
    <w:rsid w:val="00875DE4"/>
    <w:rsid w:val="00876841"/>
    <w:rsid w:val="00881179"/>
    <w:rsid w:val="00882B3C"/>
    <w:rsid w:val="00886A06"/>
    <w:rsid w:val="0088783D"/>
    <w:rsid w:val="00891499"/>
    <w:rsid w:val="008972C3"/>
    <w:rsid w:val="008A02BB"/>
    <w:rsid w:val="008A28D9"/>
    <w:rsid w:val="008A30BA"/>
    <w:rsid w:val="008C33B5"/>
    <w:rsid w:val="008C3A72"/>
    <w:rsid w:val="008C4879"/>
    <w:rsid w:val="008C4A11"/>
    <w:rsid w:val="008C6969"/>
    <w:rsid w:val="008D19A3"/>
    <w:rsid w:val="008D29F3"/>
    <w:rsid w:val="008D3E10"/>
    <w:rsid w:val="008E1F69"/>
    <w:rsid w:val="008E480D"/>
    <w:rsid w:val="008E76B1"/>
    <w:rsid w:val="008F1BC0"/>
    <w:rsid w:val="008F38BB"/>
    <w:rsid w:val="008F57D8"/>
    <w:rsid w:val="00901EB7"/>
    <w:rsid w:val="00902834"/>
    <w:rsid w:val="0090509B"/>
    <w:rsid w:val="00914330"/>
    <w:rsid w:val="00914E26"/>
    <w:rsid w:val="0091590F"/>
    <w:rsid w:val="00923B4D"/>
    <w:rsid w:val="0092540C"/>
    <w:rsid w:val="00925E0F"/>
    <w:rsid w:val="00931A57"/>
    <w:rsid w:val="0093492E"/>
    <w:rsid w:val="009414E6"/>
    <w:rsid w:val="00941DA4"/>
    <w:rsid w:val="00945C37"/>
    <w:rsid w:val="0095450F"/>
    <w:rsid w:val="0095605E"/>
    <w:rsid w:val="00956901"/>
    <w:rsid w:val="00961531"/>
    <w:rsid w:val="00962EC1"/>
    <w:rsid w:val="00965731"/>
    <w:rsid w:val="00967F2A"/>
    <w:rsid w:val="00971591"/>
    <w:rsid w:val="009718E8"/>
    <w:rsid w:val="00971CFF"/>
    <w:rsid w:val="00972401"/>
    <w:rsid w:val="00974564"/>
    <w:rsid w:val="00974E99"/>
    <w:rsid w:val="009764FA"/>
    <w:rsid w:val="00980192"/>
    <w:rsid w:val="00981202"/>
    <w:rsid w:val="0098290F"/>
    <w:rsid w:val="00982A22"/>
    <w:rsid w:val="009906F3"/>
    <w:rsid w:val="00994D97"/>
    <w:rsid w:val="009956B9"/>
    <w:rsid w:val="009A07B7"/>
    <w:rsid w:val="009A565D"/>
    <w:rsid w:val="009B1545"/>
    <w:rsid w:val="009B1E9A"/>
    <w:rsid w:val="009B38A7"/>
    <w:rsid w:val="009B5023"/>
    <w:rsid w:val="009B543F"/>
    <w:rsid w:val="009B6806"/>
    <w:rsid w:val="009B6AC4"/>
    <w:rsid w:val="009B785E"/>
    <w:rsid w:val="009C26F8"/>
    <w:rsid w:val="009C609E"/>
    <w:rsid w:val="009C7BC6"/>
    <w:rsid w:val="009C7BFE"/>
    <w:rsid w:val="009D25B8"/>
    <w:rsid w:val="009D26AB"/>
    <w:rsid w:val="009E16EC"/>
    <w:rsid w:val="009E1810"/>
    <w:rsid w:val="009E433C"/>
    <w:rsid w:val="009E4A4D"/>
    <w:rsid w:val="009E6578"/>
    <w:rsid w:val="009F081F"/>
    <w:rsid w:val="009F16B4"/>
    <w:rsid w:val="009F4E46"/>
    <w:rsid w:val="009F6D41"/>
    <w:rsid w:val="00A00383"/>
    <w:rsid w:val="00A01CC7"/>
    <w:rsid w:val="00A06A3D"/>
    <w:rsid w:val="00A06DF6"/>
    <w:rsid w:val="00A10EBA"/>
    <w:rsid w:val="00A13880"/>
    <w:rsid w:val="00A13E56"/>
    <w:rsid w:val="00A1548E"/>
    <w:rsid w:val="00A165FB"/>
    <w:rsid w:val="00A217F5"/>
    <w:rsid w:val="00A22416"/>
    <w:rsid w:val="00A227BF"/>
    <w:rsid w:val="00A24838"/>
    <w:rsid w:val="00A2743E"/>
    <w:rsid w:val="00A30C33"/>
    <w:rsid w:val="00A4308C"/>
    <w:rsid w:val="00A44836"/>
    <w:rsid w:val="00A524B5"/>
    <w:rsid w:val="00A5385C"/>
    <w:rsid w:val="00A5497A"/>
    <w:rsid w:val="00A549B3"/>
    <w:rsid w:val="00A56184"/>
    <w:rsid w:val="00A64582"/>
    <w:rsid w:val="00A6618C"/>
    <w:rsid w:val="00A67954"/>
    <w:rsid w:val="00A72ED7"/>
    <w:rsid w:val="00A748A1"/>
    <w:rsid w:val="00A8083F"/>
    <w:rsid w:val="00A90D86"/>
    <w:rsid w:val="00A91442"/>
    <w:rsid w:val="00A91DBA"/>
    <w:rsid w:val="00A94006"/>
    <w:rsid w:val="00A94545"/>
    <w:rsid w:val="00A95B6A"/>
    <w:rsid w:val="00A9670C"/>
    <w:rsid w:val="00A97900"/>
    <w:rsid w:val="00A97C43"/>
    <w:rsid w:val="00AA1D7A"/>
    <w:rsid w:val="00AA3E01"/>
    <w:rsid w:val="00AB0293"/>
    <w:rsid w:val="00AB0BFA"/>
    <w:rsid w:val="00AB2562"/>
    <w:rsid w:val="00AB76B7"/>
    <w:rsid w:val="00AC33A2"/>
    <w:rsid w:val="00AD38F7"/>
    <w:rsid w:val="00AE65F1"/>
    <w:rsid w:val="00AE6BB4"/>
    <w:rsid w:val="00AE74AD"/>
    <w:rsid w:val="00AF159C"/>
    <w:rsid w:val="00AF1973"/>
    <w:rsid w:val="00AF302F"/>
    <w:rsid w:val="00AF43D2"/>
    <w:rsid w:val="00B01873"/>
    <w:rsid w:val="00B02370"/>
    <w:rsid w:val="00B05DE2"/>
    <w:rsid w:val="00B074AB"/>
    <w:rsid w:val="00B07717"/>
    <w:rsid w:val="00B07988"/>
    <w:rsid w:val="00B1024C"/>
    <w:rsid w:val="00B17253"/>
    <w:rsid w:val="00B17D23"/>
    <w:rsid w:val="00B2583D"/>
    <w:rsid w:val="00B30887"/>
    <w:rsid w:val="00B31A41"/>
    <w:rsid w:val="00B3287F"/>
    <w:rsid w:val="00B36DE6"/>
    <w:rsid w:val="00B40199"/>
    <w:rsid w:val="00B42393"/>
    <w:rsid w:val="00B502FF"/>
    <w:rsid w:val="00B528D3"/>
    <w:rsid w:val="00B63DCB"/>
    <w:rsid w:val="00B643DF"/>
    <w:rsid w:val="00B65300"/>
    <w:rsid w:val="00B67422"/>
    <w:rsid w:val="00B67B2C"/>
    <w:rsid w:val="00B70BD4"/>
    <w:rsid w:val="00B712CA"/>
    <w:rsid w:val="00B73463"/>
    <w:rsid w:val="00B80145"/>
    <w:rsid w:val="00B84DAB"/>
    <w:rsid w:val="00B90123"/>
    <w:rsid w:val="00B9016D"/>
    <w:rsid w:val="00BA0F98"/>
    <w:rsid w:val="00BA1517"/>
    <w:rsid w:val="00BA2B93"/>
    <w:rsid w:val="00BA3804"/>
    <w:rsid w:val="00BA3C71"/>
    <w:rsid w:val="00BA3D6A"/>
    <w:rsid w:val="00BA4186"/>
    <w:rsid w:val="00BA44D0"/>
    <w:rsid w:val="00BA4E39"/>
    <w:rsid w:val="00BA4EF9"/>
    <w:rsid w:val="00BA5754"/>
    <w:rsid w:val="00BA5843"/>
    <w:rsid w:val="00BA5ED5"/>
    <w:rsid w:val="00BA67FD"/>
    <w:rsid w:val="00BA7C48"/>
    <w:rsid w:val="00BC11D8"/>
    <w:rsid w:val="00BC1572"/>
    <w:rsid w:val="00BC251F"/>
    <w:rsid w:val="00BC27F6"/>
    <w:rsid w:val="00BC39F4"/>
    <w:rsid w:val="00BD1587"/>
    <w:rsid w:val="00BD2CF2"/>
    <w:rsid w:val="00BD6A20"/>
    <w:rsid w:val="00BD7EE1"/>
    <w:rsid w:val="00BE3190"/>
    <w:rsid w:val="00BE5568"/>
    <w:rsid w:val="00BE5764"/>
    <w:rsid w:val="00BF1358"/>
    <w:rsid w:val="00BF484C"/>
    <w:rsid w:val="00C0106D"/>
    <w:rsid w:val="00C03391"/>
    <w:rsid w:val="00C053F9"/>
    <w:rsid w:val="00C05EFB"/>
    <w:rsid w:val="00C133BE"/>
    <w:rsid w:val="00C222B4"/>
    <w:rsid w:val="00C262E4"/>
    <w:rsid w:val="00C33E20"/>
    <w:rsid w:val="00C3407F"/>
    <w:rsid w:val="00C34477"/>
    <w:rsid w:val="00C35CF6"/>
    <w:rsid w:val="00C3725B"/>
    <w:rsid w:val="00C42209"/>
    <w:rsid w:val="00C430B9"/>
    <w:rsid w:val="00C46D92"/>
    <w:rsid w:val="00C5046E"/>
    <w:rsid w:val="00C522BE"/>
    <w:rsid w:val="00C533EC"/>
    <w:rsid w:val="00C5470E"/>
    <w:rsid w:val="00C55EFB"/>
    <w:rsid w:val="00C56585"/>
    <w:rsid w:val="00C56975"/>
    <w:rsid w:val="00C56B3F"/>
    <w:rsid w:val="00C6211D"/>
    <w:rsid w:val="00C65492"/>
    <w:rsid w:val="00C716E5"/>
    <w:rsid w:val="00C71F49"/>
    <w:rsid w:val="00C754E4"/>
    <w:rsid w:val="00C77154"/>
    <w:rsid w:val="00C773D9"/>
    <w:rsid w:val="00C80307"/>
    <w:rsid w:val="00C80ACE"/>
    <w:rsid w:val="00C81162"/>
    <w:rsid w:val="00C82045"/>
    <w:rsid w:val="00C83258"/>
    <w:rsid w:val="00C83666"/>
    <w:rsid w:val="00C870B5"/>
    <w:rsid w:val="00C87E37"/>
    <w:rsid w:val="00C907DF"/>
    <w:rsid w:val="00C91630"/>
    <w:rsid w:val="00C9558A"/>
    <w:rsid w:val="00C966EB"/>
    <w:rsid w:val="00CA04B1"/>
    <w:rsid w:val="00CA2DFC"/>
    <w:rsid w:val="00CA3914"/>
    <w:rsid w:val="00CA4EC9"/>
    <w:rsid w:val="00CB03D4"/>
    <w:rsid w:val="00CB0617"/>
    <w:rsid w:val="00CB08B6"/>
    <w:rsid w:val="00CB137B"/>
    <w:rsid w:val="00CB68EE"/>
    <w:rsid w:val="00CB73EB"/>
    <w:rsid w:val="00CB7460"/>
    <w:rsid w:val="00CC35EF"/>
    <w:rsid w:val="00CC5048"/>
    <w:rsid w:val="00CC5FB8"/>
    <w:rsid w:val="00CC6246"/>
    <w:rsid w:val="00CD2258"/>
    <w:rsid w:val="00CD641E"/>
    <w:rsid w:val="00CE5E46"/>
    <w:rsid w:val="00CF49CC"/>
    <w:rsid w:val="00D04F0B"/>
    <w:rsid w:val="00D13AA8"/>
    <w:rsid w:val="00D1463A"/>
    <w:rsid w:val="00D22A32"/>
    <w:rsid w:val="00D24632"/>
    <w:rsid w:val="00D252C9"/>
    <w:rsid w:val="00D309B6"/>
    <w:rsid w:val="00D32DDF"/>
    <w:rsid w:val="00D3641B"/>
    <w:rsid w:val="00D364A6"/>
    <w:rsid w:val="00D3700C"/>
    <w:rsid w:val="00D42620"/>
    <w:rsid w:val="00D5172D"/>
    <w:rsid w:val="00D57DC8"/>
    <w:rsid w:val="00D638E0"/>
    <w:rsid w:val="00D653B1"/>
    <w:rsid w:val="00D669D3"/>
    <w:rsid w:val="00D726B9"/>
    <w:rsid w:val="00D74AE1"/>
    <w:rsid w:val="00D75D42"/>
    <w:rsid w:val="00D80B20"/>
    <w:rsid w:val="00D865A8"/>
    <w:rsid w:val="00D9012A"/>
    <w:rsid w:val="00D90584"/>
    <w:rsid w:val="00D92C2D"/>
    <w:rsid w:val="00D9361E"/>
    <w:rsid w:val="00D94F38"/>
    <w:rsid w:val="00DA17CD"/>
    <w:rsid w:val="00DA4865"/>
    <w:rsid w:val="00DB25B3"/>
    <w:rsid w:val="00DC24C6"/>
    <w:rsid w:val="00DC34A0"/>
    <w:rsid w:val="00DC4967"/>
    <w:rsid w:val="00DD056E"/>
    <w:rsid w:val="00DD60F2"/>
    <w:rsid w:val="00DE0893"/>
    <w:rsid w:val="00DE1A76"/>
    <w:rsid w:val="00DE2814"/>
    <w:rsid w:val="00DE6796"/>
    <w:rsid w:val="00DF41B2"/>
    <w:rsid w:val="00E01166"/>
    <w:rsid w:val="00E01272"/>
    <w:rsid w:val="00E03067"/>
    <w:rsid w:val="00E03846"/>
    <w:rsid w:val="00E16EB4"/>
    <w:rsid w:val="00E20A7D"/>
    <w:rsid w:val="00E21A27"/>
    <w:rsid w:val="00E23572"/>
    <w:rsid w:val="00E246DB"/>
    <w:rsid w:val="00E27A2F"/>
    <w:rsid w:val="00E31B3D"/>
    <w:rsid w:val="00E37311"/>
    <w:rsid w:val="00E42A94"/>
    <w:rsid w:val="00E44198"/>
    <w:rsid w:val="00E44322"/>
    <w:rsid w:val="00E458BF"/>
    <w:rsid w:val="00E459A5"/>
    <w:rsid w:val="00E54BFB"/>
    <w:rsid w:val="00E54CD7"/>
    <w:rsid w:val="00E62E45"/>
    <w:rsid w:val="00E701E6"/>
    <w:rsid w:val="00E70265"/>
    <w:rsid w:val="00E706E7"/>
    <w:rsid w:val="00E818AD"/>
    <w:rsid w:val="00E84229"/>
    <w:rsid w:val="00E84965"/>
    <w:rsid w:val="00E90E4E"/>
    <w:rsid w:val="00E9391E"/>
    <w:rsid w:val="00EA1052"/>
    <w:rsid w:val="00EA218F"/>
    <w:rsid w:val="00EA36C3"/>
    <w:rsid w:val="00EA4F29"/>
    <w:rsid w:val="00EA5B27"/>
    <w:rsid w:val="00EA5F83"/>
    <w:rsid w:val="00EA6F9D"/>
    <w:rsid w:val="00EB6F3C"/>
    <w:rsid w:val="00EC1E2C"/>
    <w:rsid w:val="00EC2B9A"/>
    <w:rsid w:val="00EC3723"/>
    <w:rsid w:val="00EC568A"/>
    <w:rsid w:val="00EC7C87"/>
    <w:rsid w:val="00ED030E"/>
    <w:rsid w:val="00ED2A8D"/>
    <w:rsid w:val="00ED4450"/>
    <w:rsid w:val="00ED4FCD"/>
    <w:rsid w:val="00ED64F2"/>
    <w:rsid w:val="00EE231F"/>
    <w:rsid w:val="00EE339C"/>
    <w:rsid w:val="00EE4DE3"/>
    <w:rsid w:val="00EE54CB"/>
    <w:rsid w:val="00EE6424"/>
    <w:rsid w:val="00EF1C54"/>
    <w:rsid w:val="00EF404B"/>
    <w:rsid w:val="00EF46DC"/>
    <w:rsid w:val="00F00376"/>
    <w:rsid w:val="00F01F0C"/>
    <w:rsid w:val="00F02A5A"/>
    <w:rsid w:val="00F0739D"/>
    <w:rsid w:val="00F11368"/>
    <w:rsid w:val="00F11764"/>
    <w:rsid w:val="00F12033"/>
    <w:rsid w:val="00F150F5"/>
    <w:rsid w:val="00F157E2"/>
    <w:rsid w:val="00F158C3"/>
    <w:rsid w:val="00F2011B"/>
    <w:rsid w:val="00F259E2"/>
    <w:rsid w:val="00F35CCA"/>
    <w:rsid w:val="00F41F0B"/>
    <w:rsid w:val="00F445E9"/>
    <w:rsid w:val="00F527AC"/>
    <w:rsid w:val="00F5503F"/>
    <w:rsid w:val="00F57081"/>
    <w:rsid w:val="00F61D83"/>
    <w:rsid w:val="00F65DD1"/>
    <w:rsid w:val="00F707B3"/>
    <w:rsid w:val="00F71135"/>
    <w:rsid w:val="00F74309"/>
    <w:rsid w:val="00F80582"/>
    <w:rsid w:val="00F82825"/>
    <w:rsid w:val="00F82C35"/>
    <w:rsid w:val="00F90461"/>
    <w:rsid w:val="00FA370D"/>
    <w:rsid w:val="00FA5B96"/>
    <w:rsid w:val="00FA66F1"/>
    <w:rsid w:val="00FB11BF"/>
    <w:rsid w:val="00FB3759"/>
    <w:rsid w:val="00FC06AF"/>
    <w:rsid w:val="00FC378B"/>
    <w:rsid w:val="00FC3977"/>
    <w:rsid w:val="00FC3A80"/>
    <w:rsid w:val="00FD2566"/>
    <w:rsid w:val="00FD2F16"/>
    <w:rsid w:val="00FD6065"/>
    <w:rsid w:val="00FE1D34"/>
    <w:rsid w:val="00FE244F"/>
    <w:rsid w:val="00FE2A6F"/>
    <w:rsid w:val="00FE5799"/>
    <w:rsid w:val="00FF0665"/>
    <w:rsid w:val="00FF1F69"/>
    <w:rsid w:val="00FF2518"/>
    <w:rsid w:val="00FF2CDA"/>
    <w:rsid w:val="00FF6538"/>
    <w:rsid w:val="00FF76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29CB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F1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A64582"/>
    <w:pPr>
      <w:keepNext/>
      <w:numPr>
        <w:ilvl w:val="1"/>
        <w:numId w:val="15"/>
      </w:numPr>
      <w:tabs>
        <w:tab w:val="clear" w:pos="4820"/>
        <w:tab w:val="num" w:pos="576"/>
      </w:tabs>
      <w:spacing w:before="240" w:after="60" w:line="240" w:lineRule="auto"/>
      <w:ind w:left="576" w:hanging="576"/>
      <w:outlineLvl w:val="1"/>
      <w:pPrChange w:id="0" w:author="Gerardine Delanoye" w:date="2017-10-10T12:50:00Z">
        <w:pPr>
          <w:keepNext/>
          <w:keepLines/>
          <w:numPr>
            <w:ilvl w:val="1"/>
            <w:numId w:val="15"/>
          </w:numPr>
          <w:tabs>
            <w:tab w:val="num" w:pos="0"/>
            <w:tab w:val="num" w:pos="4820"/>
          </w:tabs>
          <w:spacing w:line="216" w:lineRule="atLeast"/>
          <w:ind w:left="851" w:right="709" w:hanging="851"/>
          <w:outlineLvl w:val="1"/>
        </w:pPr>
      </w:pPrChange>
    </w:pPr>
    <w:rPr>
      <w:rFonts w:asciiTheme="majorHAnsi" w:eastAsiaTheme="majorEastAsia" w:hAnsiTheme="majorHAnsi" w:cstheme="majorBidi"/>
      <w:b/>
      <w:bCs/>
      <w:caps/>
      <w:color w:val="407EC9"/>
      <w:sz w:val="24"/>
      <w:szCs w:val="24"/>
      <w:rPrChange w:id="0" w:author="Gerardine Delanoye" w:date="2017-10-10T12:50:00Z">
        <w:rPr>
          <w:rFonts w:asciiTheme="majorHAnsi" w:eastAsiaTheme="majorEastAsia" w:hAnsiTheme="majorHAnsi" w:cstheme="majorBidi"/>
          <w:b/>
          <w:bCs/>
          <w:caps/>
          <w:color w:val="407EC9"/>
          <w:sz w:val="24"/>
          <w:szCs w:val="24"/>
          <w:lang w:val="en-GB" w:eastAsia="en-US" w:bidi="ar-SA"/>
        </w:rPr>
      </w:rPrChange>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64582"/>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character" w:customStyle="1" w:styleId="apple-converted-space">
    <w:name w:val="apple-converted-space"/>
    <w:basedOn w:val="DefaultParagraphFont"/>
    <w:rsid w:val="000A5657"/>
  </w:style>
  <w:style w:type="paragraph" w:styleId="Revision">
    <w:name w:val="Revision"/>
    <w:hidden/>
    <w:uiPriority w:val="99"/>
    <w:semiHidden/>
    <w:rsid w:val="00E31B3D"/>
    <w:pPr>
      <w:spacing w:after="0" w:line="240" w:lineRule="auto"/>
    </w:pPr>
    <w:rPr>
      <w:sz w:val="18"/>
      <w:lang w:val="en-GB"/>
    </w:rPr>
  </w:style>
  <w:style w:type="character" w:customStyle="1" w:styleId="UnresolvedMention">
    <w:name w:val="Unresolved Mention"/>
    <w:basedOn w:val="DefaultParagraphFont"/>
    <w:uiPriority w:val="99"/>
    <w:semiHidden/>
    <w:unhideWhenUsed/>
    <w:rsid w:val="00C56975"/>
    <w:rPr>
      <w:color w:val="808080"/>
      <w:shd w:val="clear" w:color="auto" w:fill="E6E6E6"/>
    </w:rPr>
  </w:style>
  <w:style w:type="paragraph" w:styleId="ListNumber2">
    <w:name w:val="List Number 2"/>
    <w:basedOn w:val="Normal"/>
    <w:rsid w:val="002322F7"/>
    <w:pPr>
      <w:numPr>
        <w:numId w:val="49"/>
      </w:numPr>
      <w:spacing w:after="120" w:line="240" w:lineRule="auto"/>
    </w:pPr>
    <w:rPr>
      <w:rFonts w:ascii="Times New Roman" w:eastAsia="Times New Roman" w:hAnsi="Times New Roman" w:cs="Times New Roman"/>
      <w:sz w:val="24"/>
      <w:szCs w:val="24"/>
    </w:rPr>
  </w:style>
  <w:style w:type="paragraph" w:styleId="ListBullet">
    <w:name w:val="List Bullet"/>
    <w:basedOn w:val="Normal"/>
    <w:autoRedefine/>
    <w:rsid w:val="00417962"/>
    <w:pPr>
      <w:numPr>
        <w:numId w:val="50"/>
      </w:numPr>
      <w:tabs>
        <w:tab w:val="clear" w:pos="1074"/>
        <w:tab w:val="num" w:pos="714"/>
      </w:tabs>
      <w:spacing w:before="60" w:after="80" w:line="240" w:lineRule="auto"/>
      <w:ind w:left="714" w:hanging="357"/>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94167">
      <w:bodyDiv w:val="1"/>
      <w:marLeft w:val="0"/>
      <w:marRight w:val="0"/>
      <w:marTop w:val="0"/>
      <w:marBottom w:val="0"/>
      <w:divBdr>
        <w:top w:val="none" w:sz="0" w:space="0" w:color="auto"/>
        <w:left w:val="none" w:sz="0" w:space="0" w:color="auto"/>
        <w:bottom w:val="none" w:sz="0" w:space="0" w:color="auto"/>
        <w:right w:val="none" w:sz="0" w:space="0" w:color="auto"/>
      </w:divBdr>
      <w:divsChild>
        <w:div w:id="1406148016">
          <w:marLeft w:val="0"/>
          <w:marRight w:val="0"/>
          <w:marTop w:val="750"/>
          <w:marBottom w:val="0"/>
          <w:divBdr>
            <w:top w:val="none" w:sz="0" w:space="0" w:color="auto"/>
            <w:left w:val="none" w:sz="0" w:space="0" w:color="auto"/>
            <w:bottom w:val="none" w:sz="0" w:space="0" w:color="auto"/>
            <w:right w:val="none" w:sz="0" w:space="0" w:color="auto"/>
          </w:divBdr>
          <w:divsChild>
            <w:div w:id="927034341">
              <w:marLeft w:val="-225"/>
              <w:marRight w:val="-225"/>
              <w:marTop w:val="0"/>
              <w:marBottom w:val="0"/>
              <w:divBdr>
                <w:top w:val="none" w:sz="0" w:space="0" w:color="auto"/>
                <w:left w:val="none" w:sz="0" w:space="0" w:color="auto"/>
                <w:bottom w:val="none" w:sz="0" w:space="0" w:color="auto"/>
                <w:right w:val="none" w:sz="0" w:space="0" w:color="auto"/>
              </w:divBdr>
              <w:divsChild>
                <w:div w:id="170798298">
                  <w:marLeft w:val="0"/>
                  <w:marRight w:val="0"/>
                  <w:marTop w:val="0"/>
                  <w:marBottom w:val="0"/>
                  <w:divBdr>
                    <w:top w:val="none" w:sz="0" w:space="0" w:color="auto"/>
                    <w:left w:val="none" w:sz="0" w:space="0" w:color="auto"/>
                    <w:bottom w:val="none" w:sz="0" w:space="0" w:color="auto"/>
                    <w:right w:val="none" w:sz="0" w:space="0" w:color="auto"/>
                  </w:divBdr>
                  <w:divsChild>
                    <w:div w:id="106457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404868">
      <w:bodyDiv w:val="1"/>
      <w:marLeft w:val="0"/>
      <w:marRight w:val="0"/>
      <w:marTop w:val="0"/>
      <w:marBottom w:val="0"/>
      <w:divBdr>
        <w:top w:val="none" w:sz="0" w:space="0" w:color="auto"/>
        <w:left w:val="none" w:sz="0" w:space="0" w:color="auto"/>
        <w:bottom w:val="none" w:sz="0" w:space="0" w:color="auto"/>
        <w:right w:val="none" w:sz="0" w:space="0" w:color="auto"/>
      </w:divBdr>
    </w:div>
    <w:div w:id="589853087">
      <w:bodyDiv w:val="1"/>
      <w:marLeft w:val="0"/>
      <w:marRight w:val="0"/>
      <w:marTop w:val="0"/>
      <w:marBottom w:val="0"/>
      <w:divBdr>
        <w:top w:val="none" w:sz="0" w:space="0" w:color="auto"/>
        <w:left w:val="none" w:sz="0" w:space="0" w:color="auto"/>
        <w:bottom w:val="none" w:sz="0" w:space="0" w:color="auto"/>
        <w:right w:val="none" w:sz="0" w:space="0" w:color="auto"/>
      </w:divBdr>
    </w:div>
    <w:div w:id="601954116">
      <w:bodyDiv w:val="1"/>
      <w:marLeft w:val="0"/>
      <w:marRight w:val="0"/>
      <w:marTop w:val="0"/>
      <w:marBottom w:val="0"/>
      <w:divBdr>
        <w:top w:val="none" w:sz="0" w:space="0" w:color="auto"/>
        <w:left w:val="none" w:sz="0" w:space="0" w:color="auto"/>
        <w:bottom w:val="none" w:sz="0" w:space="0" w:color="auto"/>
        <w:right w:val="none" w:sz="0" w:space="0" w:color="auto"/>
      </w:divBdr>
      <w:divsChild>
        <w:div w:id="736634703">
          <w:marLeft w:val="0"/>
          <w:marRight w:val="0"/>
          <w:marTop w:val="0"/>
          <w:marBottom w:val="0"/>
          <w:divBdr>
            <w:top w:val="none" w:sz="0" w:space="0" w:color="auto"/>
            <w:left w:val="none" w:sz="0" w:space="0" w:color="auto"/>
            <w:bottom w:val="none" w:sz="0" w:space="0" w:color="auto"/>
            <w:right w:val="none" w:sz="0" w:space="0" w:color="auto"/>
          </w:divBdr>
          <w:divsChild>
            <w:div w:id="1733773341">
              <w:marLeft w:val="0"/>
              <w:marRight w:val="0"/>
              <w:marTop w:val="0"/>
              <w:marBottom w:val="0"/>
              <w:divBdr>
                <w:top w:val="none" w:sz="0" w:space="0" w:color="auto"/>
                <w:left w:val="none" w:sz="0" w:space="0" w:color="auto"/>
                <w:bottom w:val="none" w:sz="0" w:space="0" w:color="auto"/>
                <w:right w:val="none" w:sz="0" w:space="0" w:color="auto"/>
              </w:divBdr>
              <w:divsChild>
                <w:div w:id="313804761">
                  <w:marLeft w:val="-225"/>
                  <w:marRight w:val="-225"/>
                  <w:marTop w:val="0"/>
                  <w:marBottom w:val="0"/>
                  <w:divBdr>
                    <w:top w:val="none" w:sz="0" w:space="0" w:color="auto"/>
                    <w:left w:val="none" w:sz="0" w:space="0" w:color="auto"/>
                    <w:bottom w:val="none" w:sz="0" w:space="0" w:color="auto"/>
                    <w:right w:val="none" w:sz="0" w:space="0" w:color="auto"/>
                  </w:divBdr>
                  <w:divsChild>
                    <w:div w:id="57928966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685327029">
      <w:bodyDiv w:val="1"/>
      <w:marLeft w:val="0"/>
      <w:marRight w:val="0"/>
      <w:marTop w:val="0"/>
      <w:marBottom w:val="0"/>
      <w:divBdr>
        <w:top w:val="none" w:sz="0" w:space="0" w:color="auto"/>
        <w:left w:val="none" w:sz="0" w:space="0" w:color="auto"/>
        <w:bottom w:val="none" w:sz="0" w:space="0" w:color="auto"/>
        <w:right w:val="none" w:sz="0" w:space="0" w:color="auto"/>
      </w:divBdr>
      <w:divsChild>
        <w:div w:id="203904370">
          <w:marLeft w:val="0"/>
          <w:marRight w:val="0"/>
          <w:marTop w:val="0"/>
          <w:marBottom w:val="0"/>
          <w:divBdr>
            <w:top w:val="none" w:sz="0" w:space="0" w:color="auto"/>
            <w:left w:val="none" w:sz="0" w:space="0" w:color="auto"/>
            <w:bottom w:val="none" w:sz="0" w:space="0" w:color="auto"/>
            <w:right w:val="none" w:sz="0" w:space="0" w:color="auto"/>
          </w:divBdr>
          <w:divsChild>
            <w:div w:id="100999391">
              <w:marLeft w:val="0"/>
              <w:marRight w:val="0"/>
              <w:marTop w:val="0"/>
              <w:marBottom w:val="0"/>
              <w:divBdr>
                <w:top w:val="none" w:sz="0" w:space="0" w:color="auto"/>
                <w:left w:val="none" w:sz="0" w:space="0" w:color="auto"/>
                <w:bottom w:val="none" w:sz="0" w:space="0" w:color="auto"/>
                <w:right w:val="none" w:sz="0" w:space="0" w:color="auto"/>
              </w:divBdr>
              <w:divsChild>
                <w:div w:id="360514494">
                  <w:marLeft w:val="0"/>
                  <w:marRight w:val="0"/>
                  <w:marTop w:val="750"/>
                  <w:marBottom w:val="750"/>
                  <w:divBdr>
                    <w:top w:val="none" w:sz="0" w:space="0" w:color="auto"/>
                    <w:left w:val="none" w:sz="0" w:space="0" w:color="auto"/>
                    <w:bottom w:val="none" w:sz="0" w:space="0" w:color="auto"/>
                    <w:right w:val="none" w:sz="0" w:space="0" w:color="auto"/>
                  </w:divBdr>
                  <w:divsChild>
                    <w:div w:id="668482985">
                      <w:marLeft w:val="0"/>
                      <w:marRight w:val="0"/>
                      <w:marTop w:val="0"/>
                      <w:marBottom w:val="0"/>
                      <w:divBdr>
                        <w:top w:val="none" w:sz="0" w:space="0" w:color="auto"/>
                        <w:left w:val="none" w:sz="0" w:space="0" w:color="auto"/>
                        <w:bottom w:val="none" w:sz="0" w:space="0" w:color="auto"/>
                        <w:right w:val="none" w:sz="0" w:space="0" w:color="auto"/>
                      </w:divBdr>
                      <w:divsChild>
                        <w:div w:id="1032606356">
                          <w:marLeft w:val="-225"/>
                          <w:marRight w:val="-225"/>
                          <w:marTop w:val="0"/>
                          <w:marBottom w:val="0"/>
                          <w:divBdr>
                            <w:top w:val="none" w:sz="0" w:space="0" w:color="auto"/>
                            <w:left w:val="none" w:sz="0" w:space="0" w:color="auto"/>
                            <w:bottom w:val="none" w:sz="0" w:space="0" w:color="auto"/>
                            <w:right w:val="none" w:sz="0" w:space="0" w:color="auto"/>
                          </w:divBdr>
                          <w:divsChild>
                            <w:div w:id="762843836">
                              <w:marLeft w:val="0"/>
                              <w:marRight w:val="0"/>
                              <w:marTop w:val="0"/>
                              <w:marBottom w:val="0"/>
                              <w:divBdr>
                                <w:top w:val="none" w:sz="0" w:space="0" w:color="auto"/>
                                <w:left w:val="none" w:sz="0" w:space="0" w:color="auto"/>
                                <w:bottom w:val="none" w:sz="0" w:space="0" w:color="auto"/>
                                <w:right w:val="none" w:sz="0" w:space="0" w:color="auto"/>
                              </w:divBdr>
                              <w:divsChild>
                                <w:div w:id="98912502">
                                  <w:marLeft w:val="0"/>
                                  <w:marRight w:val="0"/>
                                  <w:marTop w:val="0"/>
                                  <w:marBottom w:val="0"/>
                                  <w:divBdr>
                                    <w:top w:val="none" w:sz="0" w:space="0" w:color="auto"/>
                                    <w:left w:val="none" w:sz="0" w:space="0" w:color="auto"/>
                                    <w:bottom w:val="none" w:sz="0" w:space="0" w:color="auto"/>
                                    <w:right w:val="none" w:sz="0" w:space="0" w:color="auto"/>
                                  </w:divBdr>
                                  <w:divsChild>
                                    <w:div w:id="141658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0001894">
      <w:bodyDiv w:val="1"/>
      <w:marLeft w:val="0"/>
      <w:marRight w:val="0"/>
      <w:marTop w:val="0"/>
      <w:marBottom w:val="0"/>
      <w:divBdr>
        <w:top w:val="none" w:sz="0" w:space="0" w:color="auto"/>
        <w:left w:val="none" w:sz="0" w:space="0" w:color="auto"/>
        <w:bottom w:val="none" w:sz="0" w:space="0" w:color="auto"/>
        <w:right w:val="none" w:sz="0" w:space="0" w:color="auto"/>
      </w:divBdr>
      <w:divsChild>
        <w:div w:id="525675851">
          <w:marLeft w:val="0"/>
          <w:marRight w:val="0"/>
          <w:marTop w:val="0"/>
          <w:marBottom w:val="0"/>
          <w:divBdr>
            <w:top w:val="none" w:sz="0" w:space="0" w:color="auto"/>
            <w:left w:val="none" w:sz="0" w:space="0" w:color="auto"/>
            <w:bottom w:val="none" w:sz="0" w:space="0" w:color="auto"/>
            <w:right w:val="none" w:sz="0" w:space="0" w:color="auto"/>
          </w:divBdr>
          <w:divsChild>
            <w:div w:id="1577202525">
              <w:marLeft w:val="0"/>
              <w:marRight w:val="0"/>
              <w:marTop w:val="0"/>
              <w:marBottom w:val="0"/>
              <w:divBdr>
                <w:top w:val="none" w:sz="0" w:space="0" w:color="auto"/>
                <w:left w:val="none" w:sz="0" w:space="0" w:color="auto"/>
                <w:bottom w:val="none" w:sz="0" w:space="0" w:color="auto"/>
                <w:right w:val="none" w:sz="0" w:space="0" w:color="auto"/>
              </w:divBdr>
              <w:divsChild>
                <w:div w:id="61822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6376">
      <w:bodyDiv w:val="1"/>
      <w:marLeft w:val="0"/>
      <w:marRight w:val="0"/>
      <w:marTop w:val="0"/>
      <w:marBottom w:val="0"/>
      <w:divBdr>
        <w:top w:val="none" w:sz="0" w:space="0" w:color="auto"/>
        <w:left w:val="none" w:sz="0" w:space="0" w:color="auto"/>
        <w:bottom w:val="none" w:sz="0" w:space="0" w:color="auto"/>
        <w:right w:val="none" w:sz="0" w:space="0" w:color="auto"/>
      </w:divBdr>
      <w:divsChild>
        <w:div w:id="1779175447">
          <w:marLeft w:val="0"/>
          <w:marRight w:val="0"/>
          <w:marTop w:val="0"/>
          <w:marBottom w:val="0"/>
          <w:divBdr>
            <w:top w:val="none" w:sz="0" w:space="0" w:color="auto"/>
            <w:left w:val="none" w:sz="0" w:space="0" w:color="auto"/>
            <w:bottom w:val="none" w:sz="0" w:space="0" w:color="auto"/>
            <w:right w:val="none" w:sz="0" w:space="0" w:color="auto"/>
          </w:divBdr>
          <w:divsChild>
            <w:div w:id="417944785">
              <w:marLeft w:val="0"/>
              <w:marRight w:val="0"/>
              <w:marTop w:val="0"/>
              <w:marBottom w:val="0"/>
              <w:divBdr>
                <w:top w:val="none" w:sz="0" w:space="0" w:color="auto"/>
                <w:left w:val="none" w:sz="0" w:space="0" w:color="auto"/>
                <w:bottom w:val="none" w:sz="0" w:space="0" w:color="auto"/>
                <w:right w:val="none" w:sz="0" w:space="0" w:color="auto"/>
              </w:divBdr>
              <w:divsChild>
                <w:div w:id="355666706">
                  <w:marLeft w:val="0"/>
                  <w:marRight w:val="0"/>
                  <w:marTop w:val="0"/>
                  <w:marBottom w:val="0"/>
                  <w:divBdr>
                    <w:top w:val="none" w:sz="0" w:space="0" w:color="auto"/>
                    <w:left w:val="none" w:sz="0" w:space="0" w:color="auto"/>
                    <w:bottom w:val="none" w:sz="0" w:space="0" w:color="auto"/>
                    <w:right w:val="none" w:sz="0" w:space="0" w:color="auto"/>
                  </w:divBdr>
                </w:div>
                <w:div w:id="47765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605651">
      <w:bodyDiv w:val="1"/>
      <w:marLeft w:val="0"/>
      <w:marRight w:val="0"/>
      <w:marTop w:val="0"/>
      <w:marBottom w:val="0"/>
      <w:divBdr>
        <w:top w:val="none" w:sz="0" w:space="0" w:color="auto"/>
        <w:left w:val="none" w:sz="0" w:space="0" w:color="auto"/>
        <w:bottom w:val="none" w:sz="0" w:space="0" w:color="auto"/>
        <w:right w:val="none" w:sz="0" w:space="0" w:color="auto"/>
      </w:divBdr>
      <w:divsChild>
        <w:div w:id="233049893">
          <w:marLeft w:val="0"/>
          <w:marRight w:val="0"/>
          <w:marTop w:val="0"/>
          <w:marBottom w:val="0"/>
          <w:divBdr>
            <w:top w:val="none" w:sz="0" w:space="0" w:color="auto"/>
            <w:left w:val="none" w:sz="0" w:space="0" w:color="auto"/>
            <w:bottom w:val="none" w:sz="0" w:space="0" w:color="auto"/>
            <w:right w:val="none" w:sz="0" w:space="0" w:color="auto"/>
          </w:divBdr>
          <w:divsChild>
            <w:div w:id="444082299">
              <w:marLeft w:val="0"/>
              <w:marRight w:val="0"/>
              <w:marTop w:val="0"/>
              <w:marBottom w:val="0"/>
              <w:divBdr>
                <w:top w:val="none" w:sz="0" w:space="0" w:color="auto"/>
                <w:left w:val="none" w:sz="0" w:space="0" w:color="auto"/>
                <w:bottom w:val="none" w:sz="0" w:space="0" w:color="auto"/>
                <w:right w:val="none" w:sz="0" w:space="0" w:color="auto"/>
              </w:divBdr>
            </w:div>
          </w:divsChild>
        </w:div>
        <w:div w:id="459418741">
          <w:marLeft w:val="0"/>
          <w:marRight w:val="0"/>
          <w:marTop w:val="0"/>
          <w:marBottom w:val="0"/>
          <w:divBdr>
            <w:top w:val="none" w:sz="0" w:space="0" w:color="auto"/>
            <w:left w:val="none" w:sz="0" w:space="0" w:color="auto"/>
            <w:bottom w:val="none" w:sz="0" w:space="0" w:color="auto"/>
            <w:right w:val="none" w:sz="0" w:space="0" w:color="auto"/>
          </w:divBdr>
          <w:divsChild>
            <w:div w:id="998800830">
              <w:marLeft w:val="0"/>
              <w:marRight w:val="0"/>
              <w:marTop w:val="0"/>
              <w:marBottom w:val="0"/>
              <w:divBdr>
                <w:top w:val="none" w:sz="0" w:space="0" w:color="auto"/>
                <w:left w:val="none" w:sz="0" w:space="0" w:color="auto"/>
                <w:bottom w:val="none" w:sz="0" w:space="0" w:color="auto"/>
                <w:right w:val="none" w:sz="0" w:space="0" w:color="auto"/>
              </w:divBdr>
              <w:divsChild>
                <w:div w:id="1977684641">
                  <w:marLeft w:val="0"/>
                  <w:marRight w:val="0"/>
                  <w:marTop w:val="0"/>
                  <w:marBottom w:val="0"/>
                  <w:divBdr>
                    <w:top w:val="none" w:sz="0" w:space="0" w:color="auto"/>
                    <w:left w:val="none" w:sz="0" w:space="0" w:color="auto"/>
                    <w:bottom w:val="none" w:sz="0" w:space="0" w:color="auto"/>
                    <w:right w:val="none" w:sz="0" w:space="0" w:color="auto"/>
                  </w:divBdr>
                  <w:divsChild>
                    <w:div w:id="754397210">
                      <w:marLeft w:val="0"/>
                      <w:marRight w:val="0"/>
                      <w:marTop w:val="0"/>
                      <w:marBottom w:val="0"/>
                      <w:divBdr>
                        <w:top w:val="none" w:sz="0" w:space="0" w:color="auto"/>
                        <w:left w:val="none" w:sz="0" w:space="0" w:color="auto"/>
                        <w:bottom w:val="none" w:sz="0" w:space="0" w:color="auto"/>
                        <w:right w:val="none" w:sz="0" w:space="0" w:color="auto"/>
                      </w:divBdr>
                      <w:divsChild>
                        <w:div w:id="998338876">
                          <w:marLeft w:val="0"/>
                          <w:marRight w:val="0"/>
                          <w:marTop w:val="0"/>
                          <w:marBottom w:val="0"/>
                          <w:divBdr>
                            <w:top w:val="none" w:sz="0" w:space="0" w:color="auto"/>
                            <w:left w:val="none" w:sz="0" w:space="0" w:color="auto"/>
                            <w:bottom w:val="none" w:sz="0" w:space="0" w:color="auto"/>
                            <w:right w:val="none" w:sz="0" w:space="0" w:color="auto"/>
                          </w:divBdr>
                          <w:divsChild>
                            <w:div w:id="1414201422">
                              <w:marLeft w:val="0"/>
                              <w:marRight w:val="0"/>
                              <w:marTop w:val="0"/>
                              <w:marBottom w:val="0"/>
                              <w:divBdr>
                                <w:top w:val="none" w:sz="0" w:space="0" w:color="auto"/>
                                <w:left w:val="none" w:sz="0" w:space="0" w:color="auto"/>
                                <w:bottom w:val="none" w:sz="0" w:space="0" w:color="auto"/>
                                <w:right w:val="none" w:sz="0" w:space="0" w:color="auto"/>
                              </w:divBdr>
                              <w:divsChild>
                                <w:div w:id="3219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141084">
          <w:marLeft w:val="0"/>
          <w:marRight w:val="0"/>
          <w:marTop w:val="0"/>
          <w:marBottom w:val="0"/>
          <w:divBdr>
            <w:top w:val="none" w:sz="0" w:space="0" w:color="auto"/>
            <w:left w:val="none" w:sz="0" w:space="0" w:color="auto"/>
            <w:bottom w:val="none" w:sz="0" w:space="0" w:color="auto"/>
            <w:right w:val="none" w:sz="0" w:space="0" w:color="auto"/>
          </w:divBdr>
        </w:div>
      </w:divsChild>
    </w:div>
    <w:div w:id="1880898931">
      <w:bodyDiv w:val="1"/>
      <w:marLeft w:val="0"/>
      <w:marRight w:val="0"/>
      <w:marTop w:val="0"/>
      <w:marBottom w:val="0"/>
      <w:divBdr>
        <w:top w:val="none" w:sz="0" w:space="0" w:color="auto"/>
        <w:left w:val="none" w:sz="0" w:space="0" w:color="auto"/>
        <w:bottom w:val="none" w:sz="0" w:space="0" w:color="auto"/>
        <w:right w:val="none" w:sz="0" w:space="0" w:color="auto"/>
      </w:divBdr>
      <w:divsChild>
        <w:div w:id="377318434">
          <w:marLeft w:val="0"/>
          <w:marRight w:val="0"/>
          <w:marTop w:val="0"/>
          <w:marBottom w:val="0"/>
          <w:divBdr>
            <w:top w:val="none" w:sz="0" w:space="0" w:color="auto"/>
            <w:left w:val="none" w:sz="0" w:space="0" w:color="auto"/>
            <w:bottom w:val="none" w:sz="0" w:space="0" w:color="auto"/>
            <w:right w:val="none" w:sz="0" w:space="0" w:color="auto"/>
          </w:divBdr>
          <w:divsChild>
            <w:div w:id="838733886">
              <w:marLeft w:val="0"/>
              <w:marRight w:val="0"/>
              <w:marTop w:val="0"/>
              <w:marBottom w:val="0"/>
              <w:divBdr>
                <w:top w:val="none" w:sz="0" w:space="0" w:color="auto"/>
                <w:left w:val="none" w:sz="0" w:space="0" w:color="auto"/>
                <w:bottom w:val="none" w:sz="0" w:space="0" w:color="auto"/>
                <w:right w:val="none" w:sz="0" w:space="0" w:color="auto"/>
              </w:divBdr>
              <w:divsChild>
                <w:div w:id="41852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8.png"/><Relationship Id="rId28"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2.xml"/><Relationship Id="rId22" Type="http://schemas.openxmlformats.org/officeDocument/2006/relationships/image" Target="media/image7.png"/><Relationship Id="rId27" Type="http://schemas.microsoft.com/office/2011/relationships/people" Target="people.xml"/><Relationship Id="rId30" Type="http://schemas.microsoft.com/office/2016/09/relationships/commentsIds" Target="commentsIds.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977BE-2275-4948-A8F1-860E78483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15887</Words>
  <Characters>90559</Characters>
  <Application>Microsoft Office Word</Application>
  <DocSecurity>0</DocSecurity>
  <Lines>754</Lines>
  <Paragraphs>212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106234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3</cp:revision>
  <dcterms:created xsi:type="dcterms:W3CDTF">2017-10-12T09:46:00Z</dcterms:created>
  <dcterms:modified xsi:type="dcterms:W3CDTF">2018-08-01T16:31:00Z</dcterms:modified>
  <cp:category/>
</cp:coreProperties>
</file>